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64401C">
        <w:rPr>
          <w:rFonts w:ascii="Arial" w:hAnsi="Arial" w:cs="Arial"/>
          <w:b/>
          <w:sz w:val="24"/>
          <w:szCs w:val="24"/>
          <w:u w:val="single"/>
        </w:rPr>
        <w:t>APÊNDICE I – REGULAMENTAÇÃO DOS SERVIÇOS</w:t>
      </w:r>
    </w:p>
    <w:p w:rsidR="00FE2E04" w:rsidRPr="008049AF" w:rsidRDefault="00FE2E04" w:rsidP="00FE2E04">
      <w:p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9AF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049AF">
        <w:rPr>
          <w:rFonts w:ascii="Arial" w:hAnsi="Arial" w:cs="Arial"/>
          <w:b/>
          <w:sz w:val="24"/>
          <w:szCs w:val="24"/>
        </w:rPr>
        <w:t>Mobilização, Desmobilização e Escritório Local</w:t>
      </w:r>
    </w:p>
    <w:p w:rsidR="00FE2E04" w:rsidRPr="008049AF" w:rsidRDefault="00FE2E04" w:rsidP="00FE2E04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1.1. </w:t>
      </w:r>
      <w:r w:rsidRPr="008049AF">
        <w:rPr>
          <w:rFonts w:ascii="Arial" w:hAnsi="Arial" w:cs="Arial"/>
          <w:sz w:val="24"/>
          <w:szCs w:val="24"/>
          <w:u w:val="single"/>
        </w:rPr>
        <w:t>DESCRIÇÃO</w:t>
      </w:r>
    </w:p>
    <w:p w:rsidR="00FE2E04" w:rsidRPr="008049AF" w:rsidRDefault="00FE2E04" w:rsidP="00FE2E04">
      <w:pPr>
        <w:pStyle w:val="PargrafodaLista"/>
        <w:numPr>
          <w:ilvl w:val="0"/>
          <w:numId w:val="49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Disponibilização de escritório na cidade de Juiz de Fora, equipado com móveis, computadores, impressoras, telefone, acesso à internet, além de todo e qualquer insumo, com capacidade e quantidade suficientes para a correta execução dos serviços;</w:t>
      </w:r>
    </w:p>
    <w:p w:rsidR="00FE2E04" w:rsidRPr="008049AF" w:rsidRDefault="00FE2E04" w:rsidP="00FE2E04">
      <w:pPr>
        <w:pStyle w:val="PargrafodaLista"/>
        <w:numPr>
          <w:ilvl w:val="0"/>
          <w:numId w:val="49"/>
        </w:numPr>
        <w:spacing w:before="120" w:after="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O escritório também deverá acomodar a mão-de-obra, equipamentos e materiais sob responsabilidade do</w:t>
      </w:r>
      <w:r>
        <w:rPr>
          <w:rFonts w:ascii="Arial" w:hAnsi="Arial" w:cs="Arial"/>
          <w:sz w:val="24"/>
          <w:szCs w:val="24"/>
        </w:rPr>
        <w:t xml:space="preserve"> </w:t>
      </w:r>
      <w:r w:rsidRPr="008049AF">
        <w:rPr>
          <w:rFonts w:ascii="Arial" w:hAnsi="Arial" w:cs="Arial"/>
          <w:sz w:val="24"/>
          <w:szCs w:val="24"/>
        </w:rPr>
        <w:t xml:space="preserve">contratado; </w:t>
      </w:r>
    </w:p>
    <w:p w:rsidR="00FE2E04" w:rsidRPr="008049AF" w:rsidRDefault="00FE2E04" w:rsidP="00FE2E04">
      <w:pPr>
        <w:pStyle w:val="PargrafodaLista"/>
        <w:numPr>
          <w:ilvl w:val="0"/>
          <w:numId w:val="49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É de inteira responsabilidade do contratado a segurança dos bens constantes em seu escritório.</w:t>
      </w:r>
    </w:p>
    <w:p w:rsidR="00FE2E04" w:rsidRPr="008049AF" w:rsidRDefault="00FE2E04" w:rsidP="00FE2E04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1.2. </w:t>
      </w:r>
      <w:r w:rsidRPr="008049AF">
        <w:rPr>
          <w:rFonts w:ascii="Arial" w:hAnsi="Arial" w:cs="Arial"/>
          <w:sz w:val="24"/>
          <w:szCs w:val="24"/>
          <w:u w:val="single"/>
        </w:rPr>
        <w:t>COMPONENTES DO CUSTO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Aluguel;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Despesas com serviços básicos (impostos, água, energia, etc.);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Material de consumo, móveis e despesas de manutenção;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Computadores e impressoras com </w:t>
      </w:r>
      <w:r w:rsidRPr="008049AF">
        <w:rPr>
          <w:rFonts w:ascii="Arial" w:hAnsi="Arial" w:cs="Arial"/>
          <w:i/>
          <w:sz w:val="24"/>
          <w:szCs w:val="24"/>
        </w:rPr>
        <w:t>softwares</w:t>
      </w:r>
      <w:r w:rsidRPr="008049AF">
        <w:rPr>
          <w:rFonts w:ascii="Arial" w:hAnsi="Arial" w:cs="Arial"/>
          <w:sz w:val="24"/>
          <w:szCs w:val="24"/>
        </w:rPr>
        <w:t xml:space="preserve"> originais;</w:t>
      </w:r>
    </w:p>
    <w:p w:rsidR="00FE2E04" w:rsidRPr="008049AF" w:rsidRDefault="00FE2E04" w:rsidP="00FE2E04">
      <w:pPr>
        <w:pStyle w:val="PargrafodaLista"/>
        <w:numPr>
          <w:ilvl w:val="0"/>
          <w:numId w:val="50"/>
        </w:numPr>
        <w:spacing w:before="120" w:after="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Telefonia fixa e internet.</w:t>
      </w:r>
    </w:p>
    <w:p w:rsidR="00FE2E04" w:rsidRPr="008049AF" w:rsidRDefault="00FE2E04" w:rsidP="00FE2E04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1.3. </w:t>
      </w:r>
      <w:r w:rsidRPr="008049AF">
        <w:rPr>
          <w:rFonts w:ascii="Arial" w:hAnsi="Arial" w:cs="Arial"/>
          <w:sz w:val="24"/>
          <w:szCs w:val="24"/>
          <w:u w:val="single"/>
        </w:rPr>
        <w:t>CRITÉRIO DE MEDIÇÃO</w:t>
      </w:r>
    </w:p>
    <w:p w:rsidR="00C23D56" w:rsidRPr="00AE6325" w:rsidRDefault="00FE2E04" w:rsidP="00FE2E04">
      <w:pPr>
        <w:spacing w:before="120" w:after="0" w:line="360" w:lineRule="auto"/>
        <w:ind w:firstLine="567"/>
        <w:jc w:val="both"/>
        <w:rPr>
          <w:rFonts w:ascii="Arial" w:hAnsi="Arial" w:cs="Arial"/>
          <w:color w:val="0000FF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O serviço medido em unidade / mês.</w:t>
      </w:r>
    </w:p>
    <w:p w:rsidR="00AE6325" w:rsidRDefault="00AE632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F28BB" w:rsidRPr="0064401C" w:rsidRDefault="00C23D56" w:rsidP="0064401C">
      <w:p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2. </w:t>
      </w:r>
      <w:r w:rsidR="00F13A8A" w:rsidRPr="0064401C">
        <w:rPr>
          <w:rFonts w:ascii="Arial" w:hAnsi="Arial" w:cs="Arial"/>
          <w:b/>
          <w:sz w:val="24"/>
          <w:szCs w:val="24"/>
        </w:rPr>
        <w:t>Leitura</w:t>
      </w:r>
      <w:r w:rsidR="00A13941">
        <w:rPr>
          <w:rFonts w:ascii="Arial" w:hAnsi="Arial" w:cs="Arial"/>
          <w:b/>
          <w:sz w:val="24"/>
          <w:szCs w:val="24"/>
        </w:rPr>
        <w:t xml:space="preserve"> </w:t>
      </w:r>
      <w:r w:rsidR="007B708B">
        <w:rPr>
          <w:rFonts w:ascii="Arial" w:hAnsi="Arial" w:cs="Arial"/>
          <w:b/>
          <w:sz w:val="24"/>
          <w:szCs w:val="24"/>
        </w:rPr>
        <w:t xml:space="preserve">de </w:t>
      </w:r>
      <w:r w:rsidR="0009566E">
        <w:rPr>
          <w:rFonts w:ascii="Arial" w:hAnsi="Arial" w:cs="Arial"/>
          <w:b/>
          <w:sz w:val="24"/>
          <w:szCs w:val="24"/>
        </w:rPr>
        <w:t>hidrômetro</w:t>
      </w:r>
      <w:r w:rsidR="0014349D">
        <w:rPr>
          <w:rFonts w:ascii="Arial" w:hAnsi="Arial" w:cs="Arial"/>
          <w:b/>
          <w:sz w:val="24"/>
          <w:szCs w:val="24"/>
        </w:rPr>
        <w:t xml:space="preserve"> com</w:t>
      </w:r>
      <w:r w:rsidR="0009566E">
        <w:rPr>
          <w:rFonts w:ascii="Arial" w:hAnsi="Arial" w:cs="Arial"/>
          <w:b/>
          <w:sz w:val="24"/>
          <w:szCs w:val="24"/>
        </w:rPr>
        <w:t xml:space="preserve"> emissão e entrega simultânea</w:t>
      </w:r>
      <w:r w:rsidR="00F13A8A" w:rsidRPr="0064401C">
        <w:rPr>
          <w:rFonts w:ascii="Arial" w:hAnsi="Arial" w:cs="Arial"/>
          <w:b/>
          <w:sz w:val="24"/>
          <w:szCs w:val="24"/>
        </w:rPr>
        <w:t xml:space="preserve"> de </w:t>
      </w:r>
      <w:r w:rsidR="000B7F94" w:rsidRPr="000B7F94">
        <w:rPr>
          <w:rFonts w:ascii="Arial" w:hAnsi="Arial" w:cs="Arial"/>
          <w:b/>
          <w:sz w:val="24"/>
          <w:szCs w:val="24"/>
        </w:rPr>
        <w:t>conta / fatura</w:t>
      </w:r>
      <w:r w:rsidR="00C65B28" w:rsidRPr="0064401C">
        <w:rPr>
          <w:rFonts w:ascii="Arial" w:hAnsi="Arial" w:cs="Arial"/>
          <w:b/>
          <w:sz w:val="24"/>
          <w:szCs w:val="24"/>
        </w:rPr>
        <w:t>:</w:t>
      </w:r>
    </w:p>
    <w:p w:rsidR="00C65B28" w:rsidRPr="0009566E" w:rsidRDefault="00C23D56" w:rsidP="0009566E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9566E" w:rsidRPr="0009566E">
        <w:rPr>
          <w:rFonts w:ascii="Arial" w:hAnsi="Arial" w:cs="Arial"/>
          <w:sz w:val="24"/>
          <w:szCs w:val="24"/>
        </w:rPr>
        <w:t>.1</w:t>
      </w:r>
      <w:r w:rsidR="0009566E">
        <w:rPr>
          <w:rFonts w:ascii="Arial" w:hAnsi="Arial" w:cs="Arial"/>
          <w:sz w:val="24"/>
          <w:szCs w:val="24"/>
        </w:rPr>
        <w:t xml:space="preserve">. </w:t>
      </w:r>
      <w:r w:rsidR="0009566E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7F28BB" w:rsidRDefault="007F28B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Carregar as tarefas diárias no equipamento de leitura através de arquivo </w:t>
      </w:r>
      <w:r w:rsidR="006D411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disponibilizado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pela CESAMA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6D4119" w:rsidRPr="0064401C" w:rsidRDefault="006D4119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Deslocar até a rota de leitura preestabelecida;</w:t>
      </w:r>
    </w:p>
    <w:p w:rsidR="007F28BB" w:rsidRDefault="006D4119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 leitura </w:t>
      </w:r>
      <w:r w:rsidR="009C2EC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do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hidrômetro localizado</w:t>
      </w:r>
      <w:r w:rsidR="009C2EC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nos imóveis d</w:t>
      </w:r>
      <w:r w:rsidR="0014349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9C2EC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rot</w:t>
      </w:r>
      <w:r w:rsidR="0014349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9C2EC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leitura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A32133" w:rsidRPr="0014349D" w:rsidRDefault="00A32133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4349D">
        <w:rPr>
          <w:rFonts w:ascii="Arial" w:eastAsia="Times New Roman" w:hAnsi="Arial" w:cs="Arial"/>
          <w:sz w:val="24"/>
          <w:szCs w:val="24"/>
          <w:lang w:eastAsia="pt-BR"/>
        </w:rPr>
        <w:t>Confirmar se o número do hidrômetro que consta no visor corresponde ao hidrômetro instalado no imóvel;</w:t>
      </w:r>
    </w:p>
    <w:p w:rsidR="007F28BB" w:rsidRPr="0064401C" w:rsidRDefault="007F28B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Digitar no </w:t>
      </w:r>
      <w:r w:rsidR="0096119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leitura</w:t>
      </w:r>
      <w:r w:rsidR="0014349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fielmente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os números </w:t>
      </w:r>
      <w:r w:rsidR="007A009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negritados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encontrados</w:t>
      </w:r>
      <w:r w:rsidR="0014349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no hidrômetro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F28BB" w:rsidRPr="0064401C" w:rsidRDefault="0014349D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Emitir a </w:t>
      </w:r>
      <w:r w:rsidR="000B7F94" w:rsidRPr="000B7F94">
        <w:rPr>
          <w:rFonts w:ascii="Arial" w:hAnsi="Arial" w:cs="Arial"/>
          <w:sz w:val="24"/>
          <w:szCs w:val="24"/>
        </w:rPr>
        <w:t>conta / fatura</w:t>
      </w:r>
      <w:r w:rsidR="001F0271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conferir os dados e a qualidade de impressão</w:t>
      </w:r>
      <w:r w:rsidR="00E84FA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dobrar, fechar com o selo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 e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ntregar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 </w:t>
      </w:r>
      <w:r w:rsidR="000B7F94" w:rsidRPr="000B7F94">
        <w:rPr>
          <w:rFonts w:ascii="Arial" w:hAnsi="Arial" w:cs="Arial"/>
          <w:sz w:val="24"/>
          <w:szCs w:val="24"/>
        </w:rPr>
        <w:t>conta / fatura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na caixa de correspondência do imóvel ou</w:t>
      </w:r>
      <w:r w:rsidR="000851E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diretamente ao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usuário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ou, na impossibilidade, alocar a </w:t>
      </w:r>
      <w:r w:rsidR="000B7F94" w:rsidRPr="000B7F94">
        <w:rPr>
          <w:rFonts w:ascii="Arial" w:hAnsi="Arial" w:cs="Arial"/>
          <w:sz w:val="24"/>
          <w:szCs w:val="24"/>
        </w:rPr>
        <w:t>conta / fatura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 outro local informado no equipamento de leitura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F28BB" w:rsidRPr="0064401C" w:rsidRDefault="00321E3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impossibilidade de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realizar 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leitura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i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nformar o "Código de Ocorrência"</w:t>
      </w:r>
      <w:r w:rsidR="000851E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correspondente ao motivo que impediu sua execução</w:t>
      </w:r>
      <w:r w:rsidR="006D411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. A relação dos códigos encontra-se no </w:t>
      </w:r>
      <w:r w:rsidR="006D4119" w:rsidRPr="00D51525">
        <w:rPr>
          <w:rFonts w:ascii="Arial" w:eastAsia="Times New Roman" w:hAnsi="Arial" w:cs="Arial"/>
          <w:sz w:val="24"/>
          <w:szCs w:val="24"/>
          <w:lang w:eastAsia="pt-BR"/>
        </w:rPr>
        <w:t xml:space="preserve">item </w:t>
      </w:r>
      <w:r w:rsidR="0000627A" w:rsidRPr="00D51525">
        <w:rPr>
          <w:rFonts w:ascii="Arial" w:eastAsia="Times New Roman" w:hAnsi="Arial" w:cs="Arial"/>
          <w:sz w:val="24"/>
          <w:szCs w:val="24"/>
          <w:lang w:eastAsia="pt-BR"/>
        </w:rPr>
        <w:t>4.7.1</w:t>
      </w:r>
      <w:r w:rsidR="006D411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do Termo de Referência</w:t>
      </w:r>
      <w:r w:rsidR="00010F7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8229C" w:rsidRDefault="007F28B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 w:rsidR="0038229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7F28BB" w:rsidRPr="0064401C" w:rsidRDefault="0038229C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rientar os usuários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sobre os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valores lançados na </w:t>
      </w:r>
      <w:r w:rsidR="000B7F94" w:rsidRPr="000B7F94">
        <w:rPr>
          <w:rFonts w:ascii="Arial" w:hAnsi="Arial" w:cs="Arial"/>
          <w:sz w:val="24"/>
          <w:szCs w:val="24"/>
        </w:rPr>
        <w:t>conta / fatura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ou sobre o consumo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sempre que lhe for solicitado</w:t>
      </w:r>
      <w:r w:rsidR="007F28B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F28BB" w:rsidRDefault="007F28BB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Entregar documentos especiais diversos aos usuários</w:t>
      </w:r>
      <w:r w:rsid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</w:t>
      </w:r>
      <w:r w:rsidR="0078441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rot</w:t>
      </w:r>
      <w:r w:rsidR="0078441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leitura</w:t>
      </w:r>
      <w:r w:rsidR="0061108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611084" w:rsidRDefault="00611084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hidrômetr</w:t>
      </w:r>
      <w:r w:rsidR="00A101C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fora da sequência de leitura;</w:t>
      </w:r>
    </w:p>
    <w:p w:rsidR="00A101C9" w:rsidRDefault="00A101C9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ausência ou dano do lacre de segurança;</w:t>
      </w:r>
    </w:p>
    <w:p w:rsidR="00BA546A" w:rsidRDefault="00BA546A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inconsistências cadastrais verificadas em campo;</w:t>
      </w:r>
    </w:p>
    <w:p w:rsidR="009A3A0E" w:rsidRPr="0064401C" w:rsidRDefault="009A3A0E" w:rsidP="000B7F94">
      <w:pPr>
        <w:pStyle w:val="PargrafodaLista"/>
        <w:numPr>
          <w:ilvl w:val="0"/>
          <w:numId w:val="30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D0695D" w:rsidRDefault="00D0695D" w:rsidP="00F81E1A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81E1A" w:rsidRPr="00F81E1A" w:rsidRDefault="00C23D56" w:rsidP="00F81E1A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="00F81E1A" w:rsidRPr="00F81E1A">
        <w:rPr>
          <w:rFonts w:ascii="Arial" w:hAnsi="Arial" w:cs="Arial"/>
          <w:sz w:val="24"/>
          <w:szCs w:val="24"/>
        </w:rPr>
        <w:t>.</w:t>
      </w:r>
      <w:r w:rsidR="00F81E1A">
        <w:rPr>
          <w:rFonts w:ascii="Arial" w:hAnsi="Arial" w:cs="Arial"/>
          <w:sz w:val="24"/>
          <w:szCs w:val="24"/>
        </w:rPr>
        <w:t>2</w:t>
      </w:r>
      <w:r w:rsidR="00F81E1A" w:rsidRPr="00F81E1A">
        <w:rPr>
          <w:rFonts w:ascii="Arial" w:hAnsi="Arial" w:cs="Arial"/>
          <w:sz w:val="24"/>
          <w:szCs w:val="24"/>
        </w:rPr>
        <w:t xml:space="preserve">. </w:t>
      </w:r>
      <w:r w:rsidR="00F81E1A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Supervisor;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Leituristas (incluindo feristas);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de campo (leituristas motociclista e conferencista);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Transporte (vale transporte, motocicleta);</w:t>
      </w:r>
    </w:p>
    <w:p w:rsidR="00F81E1A" w:rsidRDefault="00F81E1A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(uniforme completo, calçado apropriado, kit de apoio a leitura, protetor solar e labial, capa de chuva);</w:t>
      </w:r>
    </w:p>
    <w:p w:rsidR="003E0129" w:rsidRDefault="004A3018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Equipamentos e suprimentos</w:t>
      </w:r>
      <w:r w:rsidR="003E012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(impressora térmica,</w:t>
      </w:r>
      <w:r w:rsidR="00E471A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equipamento de leitura</w:t>
      </w:r>
      <w:r w:rsidR="003E012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bobina de conta fatura, selo);</w:t>
      </w:r>
    </w:p>
    <w:p w:rsidR="003E0129" w:rsidRDefault="003E0129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3E0129" w:rsidRDefault="003E0129" w:rsidP="000B7F94">
      <w:pPr>
        <w:pStyle w:val="PargrafodaLista"/>
        <w:numPr>
          <w:ilvl w:val="0"/>
          <w:numId w:val="3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Treinamento</w:t>
      </w:r>
      <w:r w:rsidR="00E471A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, </w:t>
      </w:r>
      <w:r w:rsidR="00E471A9" w:rsidRPr="00940F6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conforme </w:t>
      </w:r>
      <w:r w:rsidR="00E471A9" w:rsidRPr="00940F65">
        <w:rPr>
          <w:rFonts w:ascii="Arial" w:eastAsia="Times New Roman" w:hAnsi="Arial" w:cs="Arial"/>
          <w:sz w:val="24"/>
          <w:szCs w:val="24"/>
          <w:lang w:eastAsia="pt-BR"/>
        </w:rPr>
        <w:t xml:space="preserve">item </w:t>
      </w:r>
      <w:r w:rsidR="0000627A" w:rsidRPr="00940F65">
        <w:rPr>
          <w:rFonts w:ascii="Arial" w:eastAsia="Times New Roman" w:hAnsi="Arial" w:cs="Arial"/>
          <w:sz w:val="24"/>
          <w:szCs w:val="24"/>
          <w:lang w:eastAsia="pt-BR"/>
        </w:rPr>
        <w:t>4.18</w:t>
      </w:r>
      <w:r w:rsidR="00E471A9" w:rsidRPr="00940F65">
        <w:rPr>
          <w:rFonts w:ascii="Arial" w:eastAsia="Times New Roman" w:hAnsi="Arial" w:cs="Arial"/>
          <w:sz w:val="24"/>
          <w:szCs w:val="24"/>
          <w:lang w:eastAsia="pt-BR"/>
        </w:rPr>
        <w:t xml:space="preserve"> do Termo de</w:t>
      </w:r>
      <w:r w:rsidR="00E471A9" w:rsidRPr="0000627A">
        <w:rPr>
          <w:rFonts w:ascii="Arial" w:eastAsia="Times New Roman" w:hAnsi="Arial" w:cs="Arial"/>
          <w:sz w:val="24"/>
          <w:szCs w:val="24"/>
          <w:lang w:eastAsia="pt-BR"/>
        </w:rPr>
        <w:t xml:space="preserve"> Referência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E0129" w:rsidRPr="005A40A4" w:rsidRDefault="005A40A4" w:rsidP="000B7F94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</w:t>
      </w:r>
      <w:r w:rsidR="000B7F9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9C2EC6" w:rsidRPr="009C2EC6" w:rsidRDefault="00C23D56" w:rsidP="009C2EC6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C2EC6" w:rsidRPr="009C2EC6">
        <w:rPr>
          <w:rFonts w:ascii="Arial" w:hAnsi="Arial" w:cs="Arial"/>
          <w:sz w:val="24"/>
          <w:szCs w:val="24"/>
        </w:rPr>
        <w:t xml:space="preserve">.3. </w:t>
      </w:r>
      <w:r w:rsidR="009C2EC6" w:rsidRPr="009C2EC6">
        <w:rPr>
          <w:rFonts w:ascii="Arial" w:hAnsi="Arial" w:cs="Arial"/>
          <w:sz w:val="24"/>
          <w:szCs w:val="24"/>
          <w:u w:val="single"/>
        </w:rPr>
        <w:t>C</w:t>
      </w:r>
      <w:r w:rsidR="009C2EC6">
        <w:rPr>
          <w:rFonts w:ascii="Arial" w:hAnsi="Arial" w:cs="Arial"/>
          <w:sz w:val="24"/>
          <w:szCs w:val="24"/>
          <w:u w:val="single"/>
        </w:rPr>
        <w:t>ONDIÇÕES DE EXECUÇÃO</w:t>
      </w:r>
    </w:p>
    <w:p w:rsidR="004605ED" w:rsidRDefault="009C2EC6" w:rsidP="000B7F94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requisitos: </w:t>
      </w:r>
    </w:p>
    <w:p w:rsidR="004605ED" w:rsidRPr="00200FED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Hidrômetro lido e lançado </w:t>
      </w:r>
      <w:r w:rsidRPr="00200FED">
        <w:rPr>
          <w:rFonts w:ascii="Arial" w:hAnsi="Arial" w:cs="Arial"/>
          <w:sz w:val="24"/>
          <w:szCs w:val="24"/>
        </w:rPr>
        <w:t>no dispositivo móvel</w:t>
      </w:r>
      <w:r w:rsidR="004605ED" w:rsidRPr="00200FED">
        <w:rPr>
          <w:rFonts w:ascii="Arial" w:hAnsi="Arial" w:cs="Arial"/>
          <w:sz w:val="24"/>
          <w:szCs w:val="24"/>
        </w:rPr>
        <w:t>;</w:t>
      </w:r>
    </w:p>
    <w:p w:rsidR="004605ED" w:rsidRPr="00200FED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200FED">
        <w:rPr>
          <w:rFonts w:ascii="Arial" w:hAnsi="Arial" w:cs="Arial"/>
          <w:sz w:val="24"/>
          <w:szCs w:val="24"/>
        </w:rPr>
        <w:t xml:space="preserve">Lançamento das ocorrências, conforme tabela </w:t>
      </w:r>
      <w:r w:rsidR="004605ED" w:rsidRPr="00200FED">
        <w:rPr>
          <w:rFonts w:ascii="Arial" w:hAnsi="Arial" w:cs="Arial"/>
          <w:sz w:val="24"/>
          <w:szCs w:val="24"/>
        </w:rPr>
        <w:t>“Código de Ocorrência de Leitura”</w:t>
      </w:r>
      <w:r w:rsidRPr="00200FED">
        <w:rPr>
          <w:rFonts w:ascii="Arial" w:hAnsi="Arial" w:cs="Arial"/>
          <w:sz w:val="24"/>
          <w:szCs w:val="24"/>
        </w:rPr>
        <w:t>, em caso de impossibilidade de leitura;</w:t>
      </w:r>
    </w:p>
    <w:p w:rsidR="004605ED" w:rsidRPr="00200FED" w:rsidRDefault="00CF1DA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Fatura</w:t>
      </w:r>
      <w:r w:rsidR="009C2EC6" w:rsidRPr="00200FED">
        <w:rPr>
          <w:rFonts w:ascii="Arial" w:hAnsi="Arial" w:cs="Arial"/>
          <w:sz w:val="24"/>
          <w:szCs w:val="24"/>
        </w:rPr>
        <w:t xml:space="preserve"> emitida de maneira legível (alta qualidade);</w:t>
      </w:r>
    </w:p>
    <w:p w:rsidR="004605ED" w:rsidRPr="00200FED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200FED">
        <w:rPr>
          <w:rFonts w:ascii="Arial" w:hAnsi="Arial" w:cs="Arial"/>
          <w:sz w:val="24"/>
          <w:szCs w:val="24"/>
        </w:rPr>
        <w:t xml:space="preserve">Retenção da </w:t>
      </w:r>
      <w:r w:rsidR="00CF1DA7">
        <w:rPr>
          <w:rFonts w:ascii="Arial" w:hAnsi="Arial" w:cs="Arial"/>
          <w:sz w:val="24"/>
          <w:szCs w:val="24"/>
        </w:rPr>
        <w:t>fatura</w:t>
      </w:r>
      <w:r w:rsidRPr="00200FED">
        <w:rPr>
          <w:rFonts w:ascii="Arial" w:hAnsi="Arial" w:cs="Arial"/>
          <w:sz w:val="24"/>
          <w:szCs w:val="24"/>
        </w:rPr>
        <w:t xml:space="preserve"> para os casos de anomalia de consumo e valor;</w:t>
      </w:r>
    </w:p>
    <w:p w:rsidR="004605ED" w:rsidRPr="00200FED" w:rsidRDefault="00CF1DA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Fatura</w:t>
      </w:r>
      <w:r w:rsidR="009C2EC6" w:rsidRPr="00200FED">
        <w:rPr>
          <w:rFonts w:ascii="Arial" w:hAnsi="Arial" w:cs="Arial"/>
          <w:sz w:val="24"/>
          <w:szCs w:val="24"/>
        </w:rPr>
        <w:t xml:space="preserve"> entregue ao cliente;</w:t>
      </w:r>
    </w:p>
    <w:p w:rsidR="004605ED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200FED">
        <w:rPr>
          <w:rFonts w:ascii="Arial" w:hAnsi="Arial" w:cs="Arial"/>
          <w:sz w:val="24"/>
          <w:szCs w:val="24"/>
        </w:rPr>
        <w:t xml:space="preserve">Entrega </w:t>
      </w:r>
      <w:r w:rsidR="004605ED" w:rsidRPr="00200FED">
        <w:rPr>
          <w:rFonts w:ascii="Arial" w:hAnsi="Arial" w:cs="Arial"/>
          <w:sz w:val="24"/>
          <w:szCs w:val="24"/>
        </w:rPr>
        <w:t>documentos especiais diversos</w:t>
      </w:r>
      <w:r w:rsidRPr="004605ED">
        <w:rPr>
          <w:rFonts w:ascii="Arial" w:hAnsi="Arial" w:cs="Arial"/>
          <w:sz w:val="24"/>
          <w:szCs w:val="24"/>
        </w:rPr>
        <w:t>, quando houver</w:t>
      </w:r>
      <w:r w:rsidR="004605ED">
        <w:rPr>
          <w:rFonts w:ascii="Arial" w:hAnsi="Arial" w:cs="Arial"/>
          <w:sz w:val="24"/>
          <w:szCs w:val="24"/>
        </w:rPr>
        <w:t>;</w:t>
      </w:r>
    </w:p>
    <w:p w:rsidR="009C2EC6" w:rsidRDefault="009C2EC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Devolução do serviço executado </w:t>
      </w:r>
      <w:r w:rsidR="004605ED">
        <w:rPr>
          <w:rFonts w:ascii="Arial" w:hAnsi="Arial" w:cs="Arial"/>
          <w:sz w:val="24"/>
          <w:szCs w:val="24"/>
        </w:rPr>
        <w:t>à</w:t>
      </w:r>
      <w:r w:rsidR="0096119B">
        <w:rPr>
          <w:rFonts w:ascii="Arial" w:hAnsi="Arial" w:cs="Arial"/>
          <w:sz w:val="24"/>
          <w:szCs w:val="24"/>
        </w:rPr>
        <w:t xml:space="preserve"> </w:t>
      </w:r>
      <w:r w:rsidR="004605ED">
        <w:rPr>
          <w:rFonts w:ascii="Arial" w:hAnsi="Arial" w:cs="Arial"/>
          <w:sz w:val="24"/>
          <w:szCs w:val="24"/>
        </w:rPr>
        <w:t>CESAMA</w:t>
      </w:r>
      <w:r w:rsidRPr="004605ED">
        <w:rPr>
          <w:rFonts w:ascii="Arial" w:hAnsi="Arial" w:cs="Arial"/>
          <w:sz w:val="24"/>
          <w:szCs w:val="24"/>
        </w:rPr>
        <w:t xml:space="preserve"> no prazo </w:t>
      </w:r>
      <w:r w:rsidR="004605ED">
        <w:rPr>
          <w:rFonts w:ascii="Arial" w:hAnsi="Arial" w:cs="Arial"/>
          <w:sz w:val="24"/>
          <w:szCs w:val="24"/>
        </w:rPr>
        <w:t>determinado</w:t>
      </w:r>
      <w:r w:rsidRPr="004605ED">
        <w:rPr>
          <w:rFonts w:ascii="Arial" w:hAnsi="Arial" w:cs="Arial"/>
          <w:sz w:val="24"/>
          <w:szCs w:val="24"/>
        </w:rPr>
        <w:t>.</w:t>
      </w:r>
    </w:p>
    <w:p w:rsidR="003E0129" w:rsidRPr="00F81E1A" w:rsidRDefault="00C23D56" w:rsidP="003E0129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="003E0129" w:rsidRPr="00F81E1A">
        <w:rPr>
          <w:rFonts w:ascii="Arial" w:hAnsi="Arial" w:cs="Arial"/>
          <w:sz w:val="24"/>
          <w:szCs w:val="24"/>
        </w:rPr>
        <w:t>.</w:t>
      </w:r>
      <w:r w:rsidR="000F3598">
        <w:rPr>
          <w:rFonts w:ascii="Arial" w:hAnsi="Arial" w:cs="Arial"/>
          <w:sz w:val="24"/>
          <w:szCs w:val="24"/>
        </w:rPr>
        <w:t>4</w:t>
      </w:r>
      <w:r w:rsidR="003E0129" w:rsidRPr="00F81E1A">
        <w:rPr>
          <w:rFonts w:ascii="Arial" w:hAnsi="Arial" w:cs="Arial"/>
          <w:sz w:val="24"/>
          <w:szCs w:val="24"/>
        </w:rPr>
        <w:t xml:space="preserve">. </w:t>
      </w:r>
      <w:r w:rsidR="003E0129" w:rsidRPr="003E0129">
        <w:rPr>
          <w:rFonts w:ascii="Arial" w:hAnsi="Arial" w:cs="Arial"/>
          <w:sz w:val="24"/>
          <w:szCs w:val="24"/>
          <w:u w:val="single"/>
        </w:rPr>
        <w:t>C</w:t>
      </w:r>
      <w:r w:rsidR="003E0129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CF1DA7" w:rsidRPr="00646DB0" w:rsidRDefault="00CF1DA7" w:rsidP="00646DB0">
      <w:pPr>
        <w:spacing w:before="6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Hidrômetro</w:t>
      </w:r>
      <w:r w:rsidR="00200FE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lid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</w:t>
      </w:r>
      <w:r w:rsidR="00200FE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</w:t>
      </w:r>
      <w:r w:rsidR="000B7F94" w:rsidRPr="000B7F94">
        <w:rPr>
          <w:rFonts w:ascii="Arial" w:hAnsi="Arial" w:cs="Arial"/>
          <w:sz w:val="24"/>
          <w:szCs w:val="24"/>
        </w:rPr>
        <w:t>conta / fatura</w:t>
      </w:r>
      <w:r w:rsidR="00200FE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emitida e entregue simultaneamente – unidade.</w:t>
      </w:r>
    </w:p>
    <w:p w:rsidR="003F3E62" w:rsidRDefault="003F3E62">
      <w:pPr>
        <w:rPr>
          <w:rFonts w:ascii="Arial" w:hAnsi="Arial" w:cs="Arial"/>
          <w:b/>
          <w:sz w:val="24"/>
          <w:szCs w:val="24"/>
        </w:rPr>
      </w:pPr>
    </w:p>
    <w:p w:rsidR="00D96C98" w:rsidRPr="0064401C" w:rsidRDefault="00C23D56" w:rsidP="00305A86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305A86" w:rsidRPr="0064401C">
        <w:rPr>
          <w:rFonts w:ascii="Arial" w:hAnsi="Arial" w:cs="Arial"/>
          <w:b/>
          <w:sz w:val="24"/>
          <w:szCs w:val="24"/>
        </w:rPr>
        <w:t>. Leitura</w:t>
      </w:r>
      <w:r w:rsidR="00CE7930">
        <w:rPr>
          <w:rFonts w:ascii="Arial" w:hAnsi="Arial" w:cs="Arial"/>
          <w:b/>
          <w:sz w:val="24"/>
          <w:szCs w:val="24"/>
        </w:rPr>
        <w:t xml:space="preserve"> de</w:t>
      </w:r>
      <w:r w:rsidR="00305A86">
        <w:rPr>
          <w:rFonts w:ascii="Arial" w:hAnsi="Arial" w:cs="Arial"/>
          <w:b/>
          <w:sz w:val="24"/>
          <w:szCs w:val="24"/>
        </w:rPr>
        <w:t xml:space="preserve"> hidrômetro</w:t>
      </w:r>
      <w:r w:rsidR="00940F65">
        <w:rPr>
          <w:rFonts w:ascii="Arial" w:hAnsi="Arial" w:cs="Arial"/>
          <w:b/>
          <w:sz w:val="24"/>
          <w:szCs w:val="24"/>
        </w:rPr>
        <w:t xml:space="preserve"> </w:t>
      </w:r>
      <w:r w:rsidR="0074498F" w:rsidRPr="0074498F">
        <w:rPr>
          <w:rFonts w:ascii="Arial" w:hAnsi="Arial" w:cs="Arial"/>
          <w:b/>
          <w:sz w:val="24"/>
          <w:szCs w:val="24"/>
          <w:u w:val="single"/>
        </w:rPr>
        <w:t>sem</w:t>
      </w:r>
      <w:r w:rsidR="0074498F">
        <w:rPr>
          <w:rFonts w:ascii="Arial" w:hAnsi="Arial" w:cs="Arial"/>
          <w:b/>
          <w:sz w:val="24"/>
          <w:szCs w:val="24"/>
        </w:rPr>
        <w:t xml:space="preserve"> emissão e entrega simultânea</w:t>
      </w:r>
      <w:r w:rsidR="0074498F" w:rsidRPr="0064401C">
        <w:rPr>
          <w:rFonts w:ascii="Arial" w:hAnsi="Arial" w:cs="Arial"/>
          <w:b/>
          <w:sz w:val="24"/>
          <w:szCs w:val="24"/>
        </w:rPr>
        <w:t xml:space="preserve"> de </w:t>
      </w:r>
      <w:r w:rsidR="00D072CA">
        <w:rPr>
          <w:rFonts w:ascii="Arial" w:hAnsi="Arial" w:cs="Arial"/>
          <w:b/>
          <w:sz w:val="24"/>
          <w:szCs w:val="24"/>
        </w:rPr>
        <w:t xml:space="preserve">conta / </w:t>
      </w:r>
      <w:r w:rsidR="0074498F" w:rsidRPr="0064401C">
        <w:rPr>
          <w:rFonts w:ascii="Arial" w:hAnsi="Arial" w:cs="Arial"/>
          <w:b/>
          <w:sz w:val="24"/>
          <w:szCs w:val="24"/>
        </w:rPr>
        <w:t>fatura</w:t>
      </w:r>
      <w:r w:rsidR="00305A86" w:rsidRPr="0064401C">
        <w:rPr>
          <w:rFonts w:ascii="Arial" w:hAnsi="Arial" w:cs="Arial"/>
          <w:b/>
          <w:sz w:val="24"/>
          <w:szCs w:val="24"/>
        </w:rPr>
        <w:t>:</w:t>
      </w:r>
    </w:p>
    <w:p w:rsidR="00305A86" w:rsidRPr="0009566E" w:rsidRDefault="00C23D56" w:rsidP="00305A86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05A86" w:rsidRPr="0009566E">
        <w:rPr>
          <w:rFonts w:ascii="Arial" w:hAnsi="Arial" w:cs="Arial"/>
          <w:sz w:val="24"/>
          <w:szCs w:val="24"/>
        </w:rPr>
        <w:t>.1</w:t>
      </w:r>
      <w:r w:rsidR="00305A86">
        <w:rPr>
          <w:rFonts w:ascii="Arial" w:hAnsi="Arial" w:cs="Arial"/>
          <w:sz w:val="24"/>
          <w:szCs w:val="24"/>
        </w:rPr>
        <w:t xml:space="preserve">. </w:t>
      </w:r>
      <w:r w:rsidR="00305A86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305A86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Carregar as tarefas diárias no equipamento de leitura através de arquivo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disponibilizado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pela CESAMA;</w:t>
      </w:r>
    </w:p>
    <w:p w:rsidR="00305A86" w:rsidRPr="0064401C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Deslocar até a rota de leitura preestabelecida;</w:t>
      </w:r>
    </w:p>
    <w:p w:rsidR="00305A86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 leitura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hidrômetro localizado nos imóveis d</w:t>
      </w:r>
      <w:r w:rsidR="0074498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rot</w:t>
      </w:r>
      <w:r w:rsidR="0074498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leitura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A32133" w:rsidRPr="0074498F" w:rsidRDefault="00A32133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4498F">
        <w:rPr>
          <w:rFonts w:ascii="Arial" w:eastAsia="Times New Roman" w:hAnsi="Arial" w:cs="Arial"/>
          <w:sz w:val="24"/>
          <w:szCs w:val="24"/>
          <w:lang w:eastAsia="pt-BR"/>
        </w:rPr>
        <w:t>Confirmar se o número do hidrômetro que consta no visor corresponde ao hidrômetro instalado no imóvel;</w:t>
      </w:r>
    </w:p>
    <w:p w:rsidR="00305A86" w:rsidRPr="0064401C" w:rsidRDefault="00AD7A49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Digitar no coletor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fielmente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números encontrados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no hidrômetro</w:t>
      </w:r>
      <w:r w:rsidR="00305A8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05A86" w:rsidRPr="0064401C" w:rsidRDefault="00AD7A49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impossibilidade de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realizar 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leitura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i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nformar o "Código de Ocorrência"</w:t>
      </w:r>
      <w:r w:rsidR="00940F6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correspondente ao motivo que impediu sua execução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. A relação dos códigos encontra-se no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4.7.1</w:t>
      </w:r>
      <w:r w:rsidR="004B3F5E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Termo de Referência</w:t>
      </w:r>
      <w:r w:rsidR="00305A86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05A86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611084" w:rsidRPr="00611084" w:rsidRDefault="00305A86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 w:rsidRP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Entregar documentos especiais diverso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 aos usuários no roteiro de leitura</w:t>
      </w:r>
      <w:r w:rsidR="0061108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611084" w:rsidRPr="00A101C9" w:rsidRDefault="00611084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 w:rsidRPr="0061108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hidrômetros fora da sequência de leitura</w:t>
      </w:r>
      <w:r w:rsidR="00A101C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A101C9" w:rsidRPr="00F87AF5" w:rsidRDefault="00A101C9" w:rsidP="000B7F94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ausência ou dano do lacre de segurança.</w:t>
      </w:r>
    </w:p>
    <w:p w:rsidR="00F87AF5" w:rsidRDefault="00F87AF5" w:rsidP="00F87AF5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F87AF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inconsistências cadastrais verificadas em campo;</w:t>
      </w:r>
    </w:p>
    <w:p w:rsidR="009A3A0E" w:rsidRPr="00F87AF5" w:rsidRDefault="009A3A0E" w:rsidP="00F87AF5">
      <w:pPr>
        <w:pStyle w:val="PargrafodaLista"/>
        <w:numPr>
          <w:ilvl w:val="0"/>
          <w:numId w:val="35"/>
        </w:numPr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626E37" w:rsidRPr="00F81E1A" w:rsidRDefault="00C23D56" w:rsidP="00626E37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26E37" w:rsidRPr="00F81E1A">
        <w:rPr>
          <w:rFonts w:ascii="Arial" w:hAnsi="Arial" w:cs="Arial"/>
          <w:sz w:val="24"/>
          <w:szCs w:val="24"/>
        </w:rPr>
        <w:t>.</w:t>
      </w:r>
      <w:r w:rsidR="00626E37">
        <w:rPr>
          <w:rFonts w:ascii="Arial" w:hAnsi="Arial" w:cs="Arial"/>
          <w:sz w:val="24"/>
          <w:szCs w:val="24"/>
        </w:rPr>
        <w:t>2</w:t>
      </w:r>
      <w:r w:rsidR="00626E37" w:rsidRPr="00F81E1A">
        <w:rPr>
          <w:rFonts w:ascii="Arial" w:hAnsi="Arial" w:cs="Arial"/>
          <w:sz w:val="24"/>
          <w:szCs w:val="24"/>
        </w:rPr>
        <w:t xml:space="preserve">. </w:t>
      </w:r>
      <w:r w:rsidR="00626E37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626E37" w:rsidRP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26E37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Supervisor;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Leituristas (incluindo feristas);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de campo (leituristas motociclista e conferencista);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>Transporte (vale transporte, motocicleta);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(uniforme completo, calçado apropriado, kit de apoio a leitura, protetor solar e labial, capa de chuva);</w:t>
      </w:r>
    </w:p>
    <w:p w:rsidR="00626E37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</w:t>
      </w:r>
      <w:r w:rsidR="009A3A0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="00402421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 leitura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970A1" w:rsidRDefault="00626E37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7970A1" w:rsidRPr="007970A1" w:rsidRDefault="007970A1" w:rsidP="000B7F94">
      <w:pPr>
        <w:pStyle w:val="PargrafodaLista"/>
        <w:numPr>
          <w:ilvl w:val="0"/>
          <w:numId w:val="36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970A1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Treinamento, conforme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4.18 do Termo de Referência</w:t>
      </w:r>
      <w:r w:rsidRPr="007970A1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626E37" w:rsidRDefault="005A40A4" w:rsidP="000B7F94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</w:t>
      </w:r>
    </w:p>
    <w:p w:rsidR="00626E37" w:rsidRPr="009C2EC6" w:rsidRDefault="00C23D56" w:rsidP="00AB5E9E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26E37" w:rsidRPr="009C2EC6">
        <w:rPr>
          <w:rFonts w:ascii="Arial" w:hAnsi="Arial" w:cs="Arial"/>
          <w:sz w:val="24"/>
          <w:szCs w:val="24"/>
        </w:rPr>
        <w:t xml:space="preserve">.3. </w:t>
      </w:r>
      <w:r w:rsidR="00626E37" w:rsidRPr="009C2EC6">
        <w:rPr>
          <w:rFonts w:ascii="Arial" w:hAnsi="Arial" w:cs="Arial"/>
          <w:sz w:val="24"/>
          <w:szCs w:val="24"/>
          <w:u w:val="single"/>
        </w:rPr>
        <w:t>C</w:t>
      </w:r>
      <w:r w:rsidR="00626E37">
        <w:rPr>
          <w:rFonts w:ascii="Arial" w:hAnsi="Arial" w:cs="Arial"/>
          <w:sz w:val="24"/>
          <w:szCs w:val="24"/>
          <w:u w:val="single"/>
        </w:rPr>
        <w:t>ONDIÇÕES DE EXECUÇÃO</w:t>
      </w:r>
    </w:p>
    <w:p w:rsidR="00626E37" w:rsidRDefault="00626E37" w:rsidP="000B7F94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requisitos: </w:t>
      </w:r>
    </w:p>
    <w:p w:rsidR="00626E37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>Hidrômetro lido e lançado no dispositivo móvel</w:t>
      </w:r>
      <w:r>
        <w:rPr>
          <w:rFonts w:ascii="Arial" w:hAnsi="Arial" w:cs="Arial"/>
          <w:sz w:val="24"/>
          <w:szCs w:val="24"/>
        </w:rPr>
        <w:t>;</w:t>
      </w:r>
    </w:p>
    <w:p w:rsidR="00626E37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Lançamento das ocorrências, conforme tabela </w:t>
      </w:r>
      <w:r>
        <w:rPr>
          <w:rFonts w:ascii="Arial" w:hAnsi="Arial" w:cs="Arial"/>
          <w:sz w:val="24"/>
          <w:szCs w:val="24"/>
        </w:rPr>
        <w:t>“Código de Ocorrência de Leitura”</w:t>
      </w:r>
      <w:r w:rsidRPr="004605ED">
        <w:rPr>
          <w:rFonts w:ascii="Arial" w:hAnsi="Arial" w:cs="Arial"/>
          <w:sz w:val="24"/>
          <w:szCs w:val="24"/>
        </w:rPr>
        <w:t>, em caso de impossibilidade de leitura;</w:t>
      </w:r>
    </w:p>
    <w:p w:rsidR="00626E37" w:rsidRPr="004012CB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012CB">
        <w:rPr>
          <w:rFonts w:ascii="Arial" w:hAnsi="Arial" w:cs="Arial"/>
          <w:sz w:val="24"/>
          <w:szCs w:val="24"/>
        </w:rPr>
        <w:t xml:space="preserve">Retenção da </w:t>
      </w:r>
      <w:r w:rsidR="004012CB">
        <w:rPr>
          <w:rFonts w:ascii="Arial" w:hAnsi="Arial" w:cs="Arial"/>
          <w:sz w:val="24"/>
          <w:szCs w:val="24"/>
        </w:rPr>
        <w:t>fatura</w:t>
      </w:r>
      <w:r w:rsidRPr="004012CB">
        <w:rPr>
          <w:rFonts w:ascii="Arial" w:hAnsi="Arial" w:cs="Arial"/>
          <w:sz w:val="24"/>
          <w:szCs w:val="24"/>
        </w:rPr>
        <w:t xml:space="preserve"> para os casos de anomalia de consumo e valor;</w:t>
      </w:r>
    </w:p>
    <w:p w:rsidR="00626E37" w:rsidRPr="004012CB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012CB">
        <w:rPr>
          <w:rFonts w:ascii="Arial" w:hAnsi="Arial" w:cs="Arial"/>
          <w:sz w:val="24"/>
          <w:szCs w:val="24"/>
        </w:rPr>
        <w:t>Entrega documentos especiais diversos, quando houver;</w:t>
      </w:r>
    </w:p>
    <w:p w:rsidR="00626E37" w:rsidRPr="004605ED" w:rsidRDefault="00626E37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Devolução do serviço executado </w:t>
      </w:r>
      <w:r>
        <w:rPr>
          <w:rFonts w:ascii="Arial" w:hAnsi="Arial" w:cs="Arial"/>
          <w:sz w:val="24"/>
          <w:szCs w:val="24"/>
        </w:rPr>
        <w:t>à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CESAMA</w:t>
      </w:r>
      <w:r w:rsidRPr="004605ED">
        <w:rPr>
          <w:rFonts w:ascii="Arial" w:hAnsi="Arial" w:cs="Arial"/>
          <w:sz w:val="24"/>
          <w:szCs w:val="24"/>
        </w:rPr>
        <w:t xml:space="preserve"> no prazo </w:t>
      </w:r>
      <w:r>
        <w:rPr>
          <w:rFonts w:ascii="Arial" w:hAnsi="Arial" w:cs="Arial"/>
          <w:sz w:val="24"/>
          <w:szCs w:val="24"/>
        </w:rPr>
        <w:t>determinado</w:t>
      </w:r>
      <w:r w:rsidRPr="004605ED">
        <w:rPr>
          <w:rFonts w:ascii="Arial" w:hAnsi="Arial" w:cs="Arial"/>
          <w:sz w:val="24"/>
          <w:szCs w:val="24"/>
        </w:rPr>
        <w:t>.</w:t>
      </w:r>
    </w:p>
    <w:p w:rsidR="00626E37" w:rsidRPr="00F81E1A" w:rsidRDefault="00FB0CFB" w:rsidP="00626E37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26E37" w:rsidRPr="00F81E1A">
        <w:rPr>
          <w:rFonts w:ascii="Arial" w:hAnsi="Arial" w:cs="Arial"/>
          <w:sz w:val="24"/>
          <w:szCs w:val="24"/>
        </w:rPr>
        <w:t>.</w:t>
      </w:r>
      <w:r w:rsidR="00626E37">
        <w:rPr>
          <w:rFonts w:ascii="Arial" w:hAnsi="Arial" w:cs="Arial"/>
          <w:sz w:val="24"/>
          <w:szCs w:val="24"/>
        </w:rPr>
        <w:t>4</w:t>
      </w:r>
      <w:r w:rsidR="00626E37" w:rsidRPr="00F81E1A">
        <w:rPr>
          <w:rFonts w:ascii="Arial" w:hAnsi="Arial" w:cs="Arial"/>
          <w:sz w:val="24"/>
          <w:szCs w:val="24"/>
        </w:rPr>
        <w:t xml:space="preserve">. </w:t>
      </w:r>
      <w:r w:rsidR="00626E37" w:rsidRPr="003E0129">
        <w:rPr>
          <w:rFonts w:ascii="Arial" w:hAnsi="Arial" w:cs="Arial"/>
          <w:sz w:val="24"/>
          <w:szCs w:val="24"/>
          <w:u w:val="single"/>
        </w:rPr>
        <w:t>C</w:t>
      </w:r>
      <w:r w:rsidR="00626E37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626E37" w:rsidRDefault="005179AA" w:rsidP="00626E37">
      <w:pPr>
        <w:spacing w:before="6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Hidrômetro lido – unidade</w:t>
      </w:r>
      <w:r w:rsidR="00626E37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3F3E62" w:rsidRDefault="003F3E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7583B" w:rsidRPr="0064401C" w:rsidRDefault="00FB0CFB" w:rsidP="00C7583B">
      <w:pPr>
        <w:pStyle w:val="PargrafodaLista"/>
        <w:spacing w:before="480" w:after="0" w:line="360" w:lineRule="auto"/>
        <w:ind w:left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C7583B" w:rsidRPr="0064401C">
        <w:rPr>
          <w:rFonts w:ascii="Arial" w:hAnsi="Arial" w:cs="Arial"/>
          <w:b/>
          <w:sz w:val="24"/>
          <w:szCs w:val="24"/>
        </w:rPr>
        <w:t xml:space="preserve">. </w:t>
      </w:r>
      <w:r w:rsidR="00C7583B">
        <w:rPr>
          <w:rFonts w:ascii="Arial" w:hAnsi="Arial" w:cs="Arial"/>
          <w:b/>
          <w:sz w:val="24"/>
          <w:szCs w:val="24"/>
        </w:rPr>
        <w:t xml:space="preserve">Entrega de </w:t>
      </w:r>
      <w:r w:rsidR="00D072CA">
        <w:rPr>
          <w:rFonts w:ascii="Arial" w:hAnsi="Arial" w:cs="Arial"/>
          <w:b/>
          <w:sz w:val="24"/>
          <w:szCs w:val="24"/>
        </w:rPr>
        <w:t xml:space="preserve">conta / </w:t>
      </w:r>
      <w:r w:rsidR="00C7583B">
        <w:rPr>
          <w:rFonts w:ascii="Arial" w:hAnsi="Arial" w:cs="Arial"/>
          <w:b/>
          <w:sz w:val="24"/>
          <w:szCs w:val="24"/>
        </w:rPr>
        <w:t>fatura</w:t>
      </w:r>
      <w:r w:rsidR="00940F65">
        <w:rPr>
          <w:rFonts w:ascii="Arial" w:hAnsi="Arial" w:cs="Arial"/>
          <w:b/>
          <w:sz w:val="24"/>
          <w:szCs w:val="24"/>
        </w:rPr>
        <w:t xml:space="preserve"> </w:t>
      </w:r>
      <w:r w:rsidR="00AB6E2E" w:rsidRPr="00AB6E2E">
        <w:rPr>
          <w:rFonts w:ascii="Arial" w:hAnsi="Arial" w:cs="Arial"/>
          <w:b/>
          <w:sz w:val="24"/>
          <w:szCs w:val="24"/>
          <w:u w:val="single"/>
        </w:rPr>
        <w:t>sem</w:t>
      </w:r>
      <w:r w:rsidR="00AB6E2E">
        <w:rPr>
          <w:rFonts w:ascii="Arial" w:hAnsi="Arial" w:cs="Arial"/>
          <w:b/>
          <w:sz w:val="24"/>
          <w:szCs w:val="24"/>
        </w:rPr>
        <w:t xml:space="preserve"> leitura e emissão simultânea</w:t>
      </w:r>
      <w:r w:rsidR="00C7583B" w:rsidRPr="0064401C">
        <w:rPr>
          <w:rFonts w:ascii="Arial" w:hAnsi="Arial" w:cs="Arial"/>
          <w:b/>
          <w:sz w:val="24"/>
          <w:szCs w:val="24"/>
        </w:rPr>
        <w:t>:</w:t>
      </w:r>
    </w:p>
    <w:p w:rsidR="00C7583B" w:rsidRPr="0009566E" w:rsidRDefault="00FB0CFB" w:rsidP="00C7583B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7583B" w:rsidRPr="0009566E">
        <w:rPr>
          <w:rFonts w:ascii="Arial" w:hAnsi="Arial" w:cs="Arial"/>
          <w:sz w:val="24"/>
          <w:szCs w:val="24"/>
        </w:rPr>
        <w:t>.1</w:t>
      </w:r>
      <w:r w:rsidR="00C7583B">
        <w:rPr>
          <w:rFonts w:ascii="Arial" w:hAnsi="Arial" w:cs="Arial"/>
          <w:sz w:val="24"/>
          <w:szCs w:val="24"/>
        </w:rPr>
        <w:t xml:space="preserve">. </w:t>
      </w:r>
      <w:r w:rsidR="00C7583B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C7583B" w:rsidRDefault="009E65AF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Receber 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os arquivos contendo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 faturas analisadas pela CESAMA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conferir e imprimir os documentos</w:t>
      </w:r>
      <w:r w:rsidR="00C7583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Pr="0064401C" w:rsidRDefault="00C7583B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 w:rsidR="0026103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rot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</w:t>
      </w:r>
      <w:r w:rsidR="009E65A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preestabelecid</w:t>
      </w:r>
      <w:r w:rsidR="00AB6E2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Pr="0064401C" w:rsidRDefault="00AB6E2E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ntregar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fatura na caixa de correspondência do imóvel ou</w:t>
      </w:r>
      <w:r w:rsidR="00F87AF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diretamente ao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usuário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ou, na impossibilidade, alocar a fatura em outro local informado no equipamento de leitura</w:t>
      </w:r>
      <w:r w:rsidR="00C7583B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Default="00C7583B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C7583B" w:rsidRPr="009A3A0E" w:rsidRDefault="00C7583B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 w:rsidRPr="00305A8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Orientar os usuários sobre os valores lançados na fatura ou sobre o consumo, sempre que lhe for solicitado</w:t>
      </w:r>
      <w:r w:rsidR="009A3A0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9A3A0E" w:rsidRPr="00305A86" w:rsidRDefault="009A3A0E" w:rsidP="000B7F94">
      <w:pPr>
        <w:pStyle w:val="PargrafodaLista"/>
        <w:numPr>
          <w:ilvl w:val="0"/>
          <w:numId w:val="37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C7583B" w:rsidRPr="00F81E1A" w:rsidRDefault="00FB0CFB" w:rsidP="00C7583B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7583B" w:rsidRPr="00F81E1A">
        <w:rPr>
          <w:rFonts w:ascii="Arial" w:hAnsi="Arial" w:cs="Arial"/>
          <w:sz w:val="24"/>
          <w:szCs w:val="24"/>
        </w:rPr>
        <w:t>.</w:t>
      </w:r>
      <w:r w:rsidR="00C7583B">
        <w:rPr>
          <w:rFonts w:ascii="Arial" w:hAnsi="Arial" w:cs="Arial"/>
          <w:sz w:val="24"/>
          <w:szCs w:val="24"/>
        </w:rPr>
        <w:t>2</w:t>
      </w:r>
      <w:r w:rsidR="00C7583B" w:rsidRPr="00F81E1A">
        <w:rPr>
          <w:rFonts w:ascii="Arial" w:hAnsi="Arial" w:cs="Arial"/>
          <w:sz w:val="24"/>
          <w:szCs w:val="24"/>
        </w:rPr>
        <w:t xml:space="preserve">. </w:t>
      </w:r>
      <w:r w:rsidR="00C7583B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C7583B" w:rsidRPr="00AB6E2E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B6E2E">
        <w:rPr>
          <w:rFonts w:ascii="Arial" w:eastAsia="Times New Roman" w:hAnsi="Arial" w:cs="Arial"/>
          <w:sz w:val="24"/>
          <w:szCs w:val="24"/>
          <w:lang w:eastAsia="pt-BR"/>
        </w:rPr>
        <w:t>Supervisor;</w:t>
      </w:r>
    </w:p>
    <w:p w:rsidR="00C7583B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Leituristas </w:t>
      </w:r>
      <w:r w:rsidR="001F3AA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motociclista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Transporte (motocicleta);</w:t>
      </w:r>
    </w:p>
    <w:p w:rsidR="00C7583B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</w:t>
      </w:r>
      <w:r w:rsidR="001F3AA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 completo, calçado apropriado,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protetor solar e labial, capa de chuva);</w:t>
      </w:r>
    </w:p>
    <w:p w:rsidR="00CC307A" w:rsidRDefault="00C7583B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CC307A" w:rsidRPr="00CC307A" w:rsidRDefault="00CC307A" w:rsidP="000B7F94">
      <w:pPr>
        <w:pStyle w:val="PargrafodaLista"/>
        <w:numPr>
          <w:ilvl w:val="0"/>
          <w:numId w:val="38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CC307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Treinamento, conforme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4.18 do Termo de Referência</w:t>
      </w:r>
      <w:r w:rsidRPr="00CC307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C7583B" w:rsidRDefault="005A40A4" w:rsidP="000B7F94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</w:t>
      </w:r>
      <w:r w:rsidR="004B3F5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4B3F5E" w:rsidRDefault="004B3F5E" w:rsidP="000B7F94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4B3F5E" w:rsidRPr="005A40A4" w:rsidRDefault="004B3F5E" w:rsidP="000B7F94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C7583B" w:rsidRPr="009C2EC6" w:rsidRDefault="00FB0CFB" w:rsidP="00C7583B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="00C7583B" w:rsidRPr="009C2EC6">
        <w:rPr>
          <w:rFonts w:ascii="Arial" w:hAnsi="Arial" w:cs="Arial"/>
          <w:sz w:val="24"/>
          <w:szCs w:val="24"/>
        </w:rPr>
        <w:t xml:space="preserve">.3. </w:t>
      </w:r>
      <w:r w:rsidR="00C7583B" w:rsidRPr="009C2EC6">
        <w:rPr>
          <w:rFonts w:ascii="Arial" w:hAnsi="Arial" w:cs="Arial"/>
          <w:sz w:val="24"/>
          <w:szCs w:val="24"/>
          <w:u w:val="single"/>
        </w:rPr>
        <w:t>C</w:t>
      </w:r>
      <w:r w:rsidR="00C7583B">
        <w:rPr>
          <w:rFonts w:ascii="Arial" w:hAnsi="Arial" w:cs="Arial"/>
          <w:sz w:val="24"/>
          <w:szCs w:val="24"/>
          <w:u w:val="single"/>
        </w:rPr>
        <w:t>ONDIÇÕES GERAIS DE EXECUÇÃO</w:t>
      </w:r>
    </w:p>
    <w:p w:rsidR="00C7583B" w:rsidRDefault="00C7583B" w:rsidP="000B7F94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requisitos: </w:t>
      </w:r>
    </w:p>
    <w:p w:rsidR="00C7583B" w:rsidRDefault="00510986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Entrega realizada </w:t>
      </w:r>
      <w:r w:rsidR="00C7583B" w:rsidRPr="004605ED">
        <w:rPr>
          <w:rFonts w:ascii="Arial" w:hAnsi="Arial" w:cs="Arial"/>
          <w:sz w:val="24"/>
          <w:szCs w:val="24"/>
        </w:rPr>
        <w:t xml:space="preserve">no dia definido </w:t>
      </w:r>
      <w:r>
        <w:rPr>
          <w:rFonts w:ascii="Arial" w:hAnsi="Arial" w:cs="Arial"/>
          <w:sz w:val="24"/>
          <w:szCs w:val="24"/>
        </w:rPr>
        <w:t>pela CESAMA</w:t>
      </w:r>
      <w:r w:rsidR="00C7583B" w:rsidRPr="004605ED">
        <w:rPr>
          <w:rFonts w:ascii="Arial" w:hAnsi="Arial" w:cs="Arial"/>
          <w:sz w:val="24"/>
          <w:szCs w:val="24"/>
        </w:rPr>
        <w:t>;</w:t>
      </w:r>
    </w:p>
    <w:p w:rsidR="00C7583B" w:rsidRPr="004605ED" w:rsidRDefault="00C7583B" w:rsidP="000B7F94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Devolução do serviço executado </w:t>
      </w:r>
      <w:r>
        <w:rPr>
          <w:rFonts w:ascii="Arial" w:hAnsi="Arial" w:cs="Arial"/>
          <w:sz w:val="24"/>
          <w:szCs w:val="24"/>
        </w:rPr>
        <w:t>à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CESAMA</w:t>
      </w:r>
      <w:r w:rsidRPr="004605ED">
        <w:rPr>
          <w:rFonts w:ascii="Arial" w:hAnsi="Arial" w:cs="Arial"/>
          <w:sz w:val="24"/>
          <w:szCs w:val="24"/>
        </w:rPr>
        <w:t xml:space="preserve"> no prazo </w:t>
      </w:r>
      <w:r>
        <w:rPr>
          <w:rFonts w:ascii="Arial" w:hAnsi="Arial" w:cs="Arial"/>
          <w:sz w:val="24"/>
          <w:szCs w:val="24"/>
        </w:rPr>
        <w:t>determinado</w:t>
      </w:r>
      <w:r w:rsidRPr="004605ED">
        <w:rPr>
          <w:rFonts w:ascii="Arial" w:hAnsi="Arial" w:cs="Arial"/>
          <w:sz w:val="24"/>
          <w:szCs w:val="24"/>
        </w:rPr>
        <w:t>.</w:t>
      </w:r>
    </w:p>
    <w:p w:rsidR="00C7583B" w:rsidRPr="00F81E1A" w:rsidRDefault="00FB0CFB" w:rsidP="00C7583B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7583B" w:rsidRPr="00F81E1A">
        <w:rPr>
          <w:rFonts w:ascii="Arial" w:hAnsi="Arial" w:cs="Arial"/>
          <w:sz w:val="24"/>
          <w:szCs w:val="24"/>
        </w:rPr>
        <w:t>.</w:t>
      </w:r>
      <w:r w:rsidR="00C7583B">
        <w:rPr>
          <w:rFonts w:ascii="Arial" w:hAnsi="Arial" w:cs="Arial"/>
          <w:sz w:val="24"/>
          <w:szCs w:val="24"/>
        </w:rPr>
        <w:t>4</w:t>
      </w:r>
      <w:r w:rsidR="00C7583B" w:rsidRPr="00F81E1A">
        <w:rPr>
          <w:rFonts w:ascii="Arial" w:hAnsi="Arial" w:cs="Arial"/>
          <w:sz w:val="24"/>
          <w:szCs w:val="24"/>
        </w:rPr>
        <w:t xml:space="preserve">. </w:t>
      </w:r>
      <w:r w:rsidR="00C7583B" w:rsidRPr="003E0129">
        <w:rPr>
          <w:rFonts w:ascii="Arial" w:hAnsi="Arial" w:cs="Arial"/>
          <w:sz w:val="24"/>
          <w:szCs w:val="24"/>
          <w:u w:val="single"/>
        </w:rPr>
        <w:t>C</w:t>
      </w:r>
      <w:r w:rsidR="00C7583B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305A86" w:rsidRDefault="00CC307A" w:rsidP="000B7F94">
      <w:pPr>
        <w:spacing w:before="12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 de fatura realizada – unidade</w:t>
      </w:r>
      <w:r w:rsidR="00C7583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3F3E62" w:rsidRDefault="003F3E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6103D" w:rsidRPr="0064401C" w:rsidRDefault="00FB0CFB" w:rsidP="0026103D">
      <w:pPr>
        <w:pStyle w:val="PargrafodaLista"/>
        <w:spacing w:before="480" w:after="0" w:line="360" w:lineRule="auto"/>
        <w:ind w:left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26103D" w:rsidRPr="0064401C">
        <w:rPr>
          <w:rFonts w:ascii="Arial" w:hAnsi="Arial" w:cs="Arial"/>
          <w:b/>
          <w:sz w:val="24"/>
          <w:szCs w:val="24"/>
        </w:rPr>
        <w:t xml:space="preserve">. </w:t>
      </w:r>
      <w:r w:rsidR="0026103D">
        <w:rPr>
          <w:rFonts w:ascii="Arial" w:hAnsi="Arial" w:cs="Arial"/>
          <w:b/>
          <w:sz w:val="24"/>
          <w:szCs w:val="24"/>
        </w:rPr>
        <w:t>Entrega de documentos especiais diversos</w:t>
      </w:r>
      <w:r w:rsidR="0026103D" w:rsidRPr="0064401C">
        <w:rPr>
          <w:rFonts w:ascii="Arial" w:hAnsi="Arial" w:cs="Arial"/>
          <w:b/>
          <w:sz w:val="24"/>
          <w:szCs w:val="24"/>
        </w:rPr>
        <w:t>:</w:t>
      </w:r>
    </w:p>
    <w:p w:rsidR="0026103D" w:rsidRDefault="00FB0CFB" w:rsidP="0026103D">
      <w:pPr>
        <w:spacing w:before="120"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5</w:t>
      </w:r>
      <w:r w:rsidR="0026103D" w:rsidRPr="0009566E">
        <w:rPr>
          <w:rFonts w:ascii="Arial" w:hAnsi="Arial" w:cs="Arial"/>
          <w:sz w:val="24"/>
          <w:szCs w:val="24"/>
        </w:rPr>
        <w:t>.1</w:t>
      </w:r>
      <w:r w:rsidR="0026103D">
        <w:rPr>
          <w:rFonts w:ascii="Arial" w:hAnsi="Arial" w:cs="Arial"/>
          <w:sz w:val="24"/>
          <w:szCs w:val="24"/>
        </w:rPr>
        <w:t xml:space="preserve">. </w:t>
      </w:r>
      <w:r w:rsidR="0026103D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26103D" w:rsidRPr="0026103D" w:rsidRDefault="0026103D" w:rsidP="00620241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103D">
        <w:rPr>
          <w:rFonts w:ascii="Arial" w:hAnsi="Arial" w:cs="Arial"/>
          <w:sz w:val="24"/>
          <w:szCs w:val="24"/>
        </w:rPr>
        <w:t>Consiste</w:t>
      </w:r>
      <w:r>
        <w:rPr>
          <w:rFonts w:ascii="Arial" w:hAnsi="Arial" w:cs="Arial"/>
          <w:sz w:val="24"/>
          <w:szCs w:val="24"/>
        </w:rPr>
        <w:t xml:space="preserve"> na entrega de documentos especiais diversos</w:t>
      </w:r>
      <w:r w:rsidR="000E0C0A">
        <w:rPr>
          <w:rFonts w:ascii="Arial" w:hAnsi="Arial" w:cs="Arial"/>
          <w:sz w:val="24"/>
          <w:szCs w:val="24"/>
        </w:rPr>
        <w:t xml:space="preserve"> elaborados pela CESAMA</w:t>
      </w:r>
      <w:r>
        <w:rPr>
          <w:rFonts w:ascii="Arial" w:hAnsi="Arial" w:cs="Arial"/>
          <w:sz w:val="24"/>
          <w:szCs w:val="24"/>
        </w:rPr>
        <w:t>, tais como: folders, notificações,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materia</w:t>
      </w:r>
      <w:r w:rsidR="001F3AA8"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z w:val="24"/>
          <w:szCs w:val="24"/>
        </w:rPr>
        <w:t xml:space="preserve"> de campanha, etc.</w:t>
      </w:r>
    </w:p>
    <w:p w:rsidR="0026103D" w:rsidRDefault="0026103D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</w:t>
      </w:r>
      <w:r w:rsidR="000E0C0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tirar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os documentos especiais e</w:t>
      </w:r>
      <w:r w:rsidR="000E0C0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laborados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pela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Pr="0064401C" w:rsidRDefault="0026103D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</w:t>
      </w:r>
      <w:r w:rsidR="00C2518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loca</w:t>
      </w:r>
      <w:r w:rsidR="00B338E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entrega </w:t>
      </w:r>
      <w:r w:rsidR="00C2518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stabelecid</w:t>
      </w:r>
      <w:r w:rsidR="00C2518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Pr="00B338E3" w:rsidRDefault="00B338E3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ntregar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documentos especiais na caixa de correspondência do imóvel ou</w:t>
      </w:r>
      <w:r w:rsidR="00F87AF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diretamente ao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usuário</w:t>
      </w:r>
      <w:r w:rsidR="0026103D" w:rsidRPr="00B338E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Pr="00C71139" w:rsidRDefault="0026103D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71139">
        <w:rPr>
          <w:rFonts w:ascii="Arial" w:eastAsia="Times New Roman" w:hAnsi="Arial" w:cs="Arial"/>
          <w:sz w:val="24"/>
          <w:szCs w:val="24"/>
          <w:lang w:eastAsia="pt-BR"/>
        </w:rPr>
        <w:t>Prestar esclarecimentos diversos aos usuários, sempre que lhe for solicitado;</w:t>
      </w:r>
    </w:p>
    <w:p w:rsidR="0026103D" w:rsidRPr="009A3A0E" w:rsidRDefault="0026103D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u w:val="single"/>
          <w:lang w:eastAsia="pt-BR"/>
        </w:rPr>
      </w:pPr>
      <w:r w:rsidRPr="00C71139">
        <w:rPr>
          <w:rFonts w:ascii="Arial" w:eastAsia="Times New Roman" w:hAnsi="Arial" w:cs="Arial"/>
          <w:sz w:val="24"/>
          <w:szCs w:val="24"/>
          <w:lang w:eastAsia="pt-BR"/>
        </w:rPr>
        <w:t xml:space="preserve">Orientar os usuários sobre os valores lançados </w:t>
      </w:r>
      <w:r w:rsidR="00C71139" w:rsidRPr="00C71139">
        <w:rPr>
          <w:rFonts w:ascii="Arial" w:eastAsia="Times New Roman" w:hAnsi="Arial" w:cs="Arial"/>
          <w:sz w:val="24"/>
          <w:szCs w:val="24"/>
          <w:lang w:eastAsia="pt-BR"/>
        </w:rPr>
        <w:t>em</w:t>
      </w:r>
      <w:r w:rsidRPr="00C71139">
        <w:rPr>
          <w:rFonts w:ascii="Arial" w:eastAsia="Times New Roman" w:hAnsi="Arial" w:cs="Arial"/>
          <w:sz w:val="24"/>
          <w:szCs w:val="24"/>
          <w:lang w:eastAsia="pt-BR"/>
        </w:rPr>
        <w:t xml:space="preserve"> fatura</w:t>
      </w:r>
      <w:r w:rsidR="00C71139" w:rsidRPr="00C71139">
        <w:rPr>
          <w:rFonts w:ascii="Arial" w:eastAsia="Times New Roman" w:hAnsi="Arial" w:cs="Arial"/>
          <w:sz w:val="24"/>
          <w:szCs w:val="24"/>
          <w:lang w:eastAsia="pt-BR"/>
        </w:rPr>
        <w:t>s anteriores</w:t>
      </w:r>
      <w:r w:rsidRPr="00C71139">
        <w:rPr>
          <w:rFonts w:ascii="Arial" w:eastAsia="Times New Roman" w:hAnsi="Arial" w:cs="Arial"/>
          <w:sz w:val="24"/>
          <w:szCs w:val="24"/>
          <w:lang w:eastAsia="pt-BR"/>
        </w:rPr>
        <w:t xml:space="preserve"> ou sobre o consumo, sempre que lhe for solicitado</w:t>
      </w:r>
      <w:r w:rsidR="009A3A0E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9A3A0E" w:rsidRPr="00C71139" w:rsidRDefault="009A3A0E" w:rsidP="00620241">
      <w:pPr>
        <w:pStyle w:val="PargrafodaLista"/>
        <w:numPr>
          <w:ilvl w:val="0"/>
          <w:numId w:val="39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u w:val="single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26103D" w:rsidRPr="00F81E1A" w:rsidRDefault="00FB0CFB" w:rsidP="0026103D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26103D" w:rsidRPr="00F81E1A">
        <w:rPr>
          <w:rFonts w:ascii="Arial" w:hAnsi="Arial" w:cs="Arial"/>
          <w:sz w:val="24"/>
          <w:szCs w:val="24"/>
        </w:rPr>
        <w:t>.</w:t>
      </w:r>
      <w:r w:rsidR="0026103D">
        <w:rPr>
          <w:rFonts w:ascii="Arial" w:hAnsi="Arial" w:cs="Arial"/>
          <w:sz w:val="24"/>
          <w:szCs w:val="24"/>
        </w:rPr>
        <w:t>2</w:t>
      </w:r>
      <w:r w:rsidR="0026103D" w:rsidRPr="00F81E1A">
        <w:rPr>
          <w:rFonts w:ascii="Arial" w:hAnsi="Arial" w:cs="Arial"/>
          <w:sz w:val="24"/>
          <w:szCs w:val="24"/>
        </w:rPr>
        <w:t xml:space="preserve">. </w:t>
      </w:r>
      <w:r w:rsidR="0026103D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26103D" w:rsidRPr="005A40A4" w:rsidRDefault="0026103D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sz w:val="24"/>
          <w:szCs w:val="24"/>
          <w:lang w:eastAsia="pt-BR"/>
        </w:rPr>
        <w:t>Supervisor;</w:t>
      </w:r>
    </w:p>
    <w:p w:rsidR="0026103D" w:rsidRDefault="001F3AA8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Leiturista motociclista</w:t>
      </w:r>
      <w:r w:rsidR="0026103D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Default="0026103D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Transporte (motocicleta);</w:t>
      </w:r>
    </w:p>
    <w:p w:rsidR="005A40A4" w:rsidRDefault="0026103D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</w:t>
      </w:r>
      <w:r w:rsidR="001F3AA8"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 completo, calçado apropriado, </w:t>
      </w: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protetor solar e labial, capa de chuva);</w:t>
      </w:r>
    </w:p>
    <w:p w:rsidR="005A40A4" w:rsidRPr="005A40A4" w:rsidRDefault="0026103D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5A40A4" w:rsidRDefault="005A40A4" w:rsidP="00620241">
      <w:pPr>
        <w:pStyle w:val="PargrafodaLista"/>
        <w:numPr>
          <w:ilvl w:val="0"/>
          <w:numId w:val="47"/>
        </w:numPr>
        <w:spacing w:before="120" w:after="0" w:line="360" w:lineRule="auto"/>
        <w:ind w:left="1003" w:hanging="357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Treinamento, conforme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4.18 do Termo de Referência</w:t>
      </w: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26103D" w:rsidRPr="005A40A4" w:rsidRDefault="005A40A4" w:rsidP="00620241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</w:t>
      </w:r>
      <w:r w:rsidR="0026103D"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26103D" w:rsidRPr="009C2EC6" w:rsidRDefault="00FB0CFB" w:rsidP="0026103D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26103D" w:rsidRPr="009C2EC6">
        <w:rPr>
          <w:rFonts w:ascii="Arial" w:hAnsi="Arial" w:cs="Arial"/>
          <w:sz w:val="24"/>
          <w:szCs w:val="24"/>
        </w:rPr>
        <w:t xml:space="preserve">.3. </w:t>
      </w:r>
      <w:r w:rsidR="0026103D" w:rsidRPr="009C2EC6">
        <w:rPr>
          <w:rFonts w:ascii="Arial" w:hAnsi="Arial" w:cs="Arial"/>
          <w:sz w:val="24"/>
          <w:szCs w:val="24"/>
          <w:u w:val="single"/>
        </w:rPr>
        <w:t>C</w:t>
      </w:r>
      <w:r w:rsidR="0026103D">
        <w:rPr>
          <w:rFonts w:ascii="Arial" w:hAnsi="Arial" w:cs="Arial"/>
          <w:sz w:val="24"/>
          <w:szCs w:val="24"/>
          <w:u w:val="single"/>
        </w:rPr>
        <w:t>ONDIÇÕES GERAIS DE EXECUÇÃO</w:t>
      </w:r>
    </w:p>
    <w:p w:rsidR="0026103D" w:rsidRDefault="0026103D" w:rsidP="00620241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lastRenderedPageBreak/>
        <w:t xml:space="preserve">Os serviços serão dados como executados quando atenderem aos seguintes requisitos: </w:t>
      </w:r>
    </w:p>
    <w:p w:rsidR="0026103D" w:rsidRDefault="0026103D" w:rsidP="00620241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Entrega realizada </w:t>
      </w:r>
      <w:r w:rsidRPr="004605ED">
        <w:rPr>
          <w:rFonts w:ascii="Arial" w:hAnsi="Arial" w:cs="Arial"/>
          <w:sz w:val="24"/>
          <w:szCs w:val="24"/>
        </w:rPr>
        <w:t xml:space="preserve">no dia definido </w:t>
      </w:r>
      <w:r>
        <w:rPr>
          <w:rFonts w:ascii="Arial" w:hAnsi="Arial" w:cs="Arial"/>
          <w:sz w:val="24"/>
          <w:szCs w:val="24"/>
        </w:rPr>
        <w:t>pela CESAMA</w:t>
      </w:r>
      <w:r w:rsidRPr="004605ED">
        <w:rPr>
          <w:rFonts w:ascii="Arial" w:hAnsi="Arial" w:cs="Arial"/>
          <w:sz w:val="24"/>
          <w:szCs w:val="24"/>
        </w:rPr>
        <w:t>;</w:t>
      </w:r>
    </w:p>
    <w:p w:rsidR="0026103D" w:rsidRPr="004605ED" w:rsidRDefault="0026103D" w:rsidP="00620241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4605ED">
        <w:rPr>
          <w:rFonts w:ascii="Arial" w:hAnsi="Arial" w:cs="Arial"/>
          <w:sz w:val="24"/>
          <w:szCs w:val="24"/>
        </w:rPr>
        <w:t xml:space="preserve">Devolução do serviço executado </w:t>
      </w:r>
      <w:r>
        <w:rPr>
          <w:rFonts w:ascii="Arial" w:hAnsi="Arial" w:cs="Arial"/>
          <w:sz w:val="24"/>
          <w:szCs w:val="24"/>
        </w:rPr>
        <w:t>à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CESAMA</w:t>
      </w:r>
      <w:r w:rsidRPr="004605ED">
        <w:rPr>
          <w:rFonts w:ascii="Arial" w:hAnsi="Arial" w:cs="Arial"/>
          <w:sz w:val="24"/>
          <w:szCs w:val="24"/>
        </w:rPr>
        <w:t xml:space="preserve"> no prazo </w:t>
      </w:r>
      <w:r>
        <w:rPr>
          <w:rFonts w:ascii="Arial" w:hAnsi="Arial" w:cs="Arial"/>
          <w:sz w:val="24"/>
          <w:szCs w:val="24"/>
        </w:rPr>
        <w:t>determinado</w:t>
      </w:r>
      <w:r w:rsidRPr="004605ED">
        <w:rPr>
          <w:rFonts w:ascii="Arial" w:hAnsi="Arial" w:cs="Arial"/>
          <w:sz w:val="24"/>
          <w:szCs w:val="24"/>
        </w:rPr>
        <w:t>.</w:t>
      </w:r>
    </w:p>
    <w:p w:rsidR="0026103D" w:rsidRPr="00F81E1A" w:rsidRDefault="00FB0CFB" w:rsidP="0026103D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26103D" w:rsidRPr="00F81E1A">
        <w:rPr>
          <w:rFonts w:ascii="Arial" w:hAnsi="Arial" w:cs="Arial"/>
          <w:sz w:val="24"/>
          <w:szCs w:val="24"/>
        </w:rPr>
        <w:t>.</w:t>
      </w:r>
      <w:r w:rsidR="0026103D">
        <w:rPr>
          <w:rFonts w:ascii="Arial" w:hAnsi="Arial" w:cs="Arial"/>
          <w:sz w:val="24"/>
          <w:szCs w:val="24"/>
        </w:rPr>
        <w:t>4</w:t>
      </w:r>
      <w:r w:rsidR="0026103D" w:rsidRPr="00F81E1A">
        <w:rPr>
          <w:rFonts w:ascii="Arial" w:hAnsi="Arial" w:cs="Arial"/>
          <w:sz w:val="24"/>
          <w:szCs w:val="24"/>
        </w:rPr>
        <w:t xml:space="preserve">. </w:t>
      </w:r>
      <w:r w:rsidR="0026103D" w:rsidRPr="003E0129">
        <w:rPr>
          <w:rFonts w:ascii="Arial" w:hAnsi="Arial" w:cs="Arial"/>
          <w:sz w:val="24"/>
          <w:szCs w:val="24"/>
          <w:u w:val="single"/>
        </w:rPr>
        <w:t>C</w:t>
      </w:r>
      <w:r w:rsidR="0026103D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9E32C5" w:rsidRDefault="00646DB0" w:rsidP="00620241">
      <w:pPr>
        <w:spacing w:before="12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 de documento realizada – unidade.</w:t>
      </w:r>
    </w:p>
    <w:p w:rsidR="003F3E62" w:rsidRDefault="003F3E6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BE1E95" w:rsidRPr="0064401C" w:rsidRDefault="00FB0CFB" w:rsidP="00BE1E95">
      <w:pPr>
        <w:pStyle w:val="PargrafodaLista"/>
        <w:spacing w:before="480" w:after="0" w:line="360" w:lineRule="auto"/>
        <w:ind w:left="0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BE1E95" w:rsidRPr="0064401C">
        <w:rPr>
          <w:rFonts w:ascii="Arial" w:hAnsi="Arial" w:cs="Arial"/>
          <w:b/>
          <w:sz w:val="24"/>
          <w:szCs w:val="24"/>
        </w:rPr>
        <w:t xml:space="preserve">. </w:t>
      </w:r>
      <w:r w:rsidR="00BE1E95">
        <w:rPr>
          <w:rFonts w:ascii="Arial" w:hAnsi="Arial" w:cs="Arial"/>
          <w:b/>
          <w:sz w:val="24"/>
          <w:szCs w:val="24"/>
        </w:rPr>
        <w:t>Apontamento de inconsistências cadastrais e irregularidades</w:t>
      </w:r>
      <w:r w:rsidR="00BE1E95" w:rsidRPr="0064401C">
        <w:rPr>
          <w:rFonts w:ascii="Arial" w:hAnsi="Arial" w:cs="Arial"/>
          <w:b/>
          <w:sz w:val="24"/>
          <w:szCs w:val="24"/>
        </w:rPr>
        <w:t>:</w:t>
      </w:r>
    </w:p>
    <w:p w:rsidR="00BE1E95" w:rsidRDefault="00FB0CFB" w:rsidP="00BE1E95">
      <w:pPr>
        <w:spacing w:before="120"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6</w:t>
      </w:r>
      <w:r w:rsidR="00BE1E95" w:rsidRPr="0009566E">
        <w:rPr>
          <w:rFonts w:ascii="Arial" w:hAnsi="Arial" w:cs="Arial"/>
          <w:sz w:val="24"/>
          <w:szCs w:val="24"/>
        </w:rPr>
        <w:t>.1</w:t>
      </w:r>
      <w:r w:rsidR="00BE1E95">
        <w:rPr>
          <w:rFonts w:ascii="Arial" w:hAnsi="Arial" w:cs="Arial"/>
          <w:sz w:val="24"/>
          <w:szCs w:val="24"/>
        </w:rPr>
        <w:t xml:space="preserve">. </w:t>
      </w:r>
      <w:r w:rsidR="00BE1E95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BE1E95" w:rsidRPr="0026103D" w:rsidRDefault="00BE1E95" w:rsidP="00BD6632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Identificação de possíveis inconsistências no cadastro do cliente ou irregularidades, com consequente registro e encaminhamento à CESAMA para apuração.</w:t>
      </w:r>
    </w:p>
    <w:p w:rsidR="00BE1E95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Conferir os dados constantes no equipamento de leitura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BE1E95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Verificar a existência de divergências entre os dados do cliente constante no equipamento de leitura e aqueles observados no imóvel do usuário;</w:t>
      </w:r>
    </w:p>
    <w:p w:rsidR="00BE1E95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Coletar os dados e digitar as informações em formulário contendo a identificação do cliente, conforme </w:t>
      </w:r>
      <w:r w:rsidRPr="0000627A">
        <w:rPr>
          <w:rFonts w:ascii="Arial" w:eastAsia="Times New Roman" w:hAnsi="Arial" w:cs="Arial"/>
          <w:sz w:val="24"/>
          <w:szCs w:val="24"/>
          <w:lang w:eastAsia="pt-BR"/>
        </w:rPr>
        <w:t xml:space="preserve">modelo no Apêndice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VIII</w:t>
      </w:r>
      <w:r w:rsidRPr="0000627A">
        <w:rPr>
          <w:rFonts w:ascii="Arial" w:eastAsia="Times New Roman" w:hAnsi="Arial" w:cs="Arial"/>
          <w:sz w:val="24"/>
          <w:szCs w:val="24"/>
          <w:lang w:eastAsia="pt-BR"/>
        </w:rPr>
        <w:t xml:space="preserve"> 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Termo de Referência, ou em sistema próprio, caso seja observada qualquer divergência;</w:t>
      </w:r>
    </w:p>
    <w:p w:rsidR="00BE1E95" w:rsidRPr="00B41D43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2A2A1F">
        <w:rPr>
          <w:rFonts w:ascii="Arial" w:eastAsia="Times New Roman" w:hAnsi="Arial" w:cs="Arial"/>
          <w:sz w:val="24"/>
          <w:szCs w:val="24"/>
          <w:lang w:eastAsia="pt-BR"/>
        </w:rPr>
        <w:t>Comunicar toda e qualquer mudança dos dados comerciais do cliente à CESAMA, tais como:</w:t>
      </w:r>
      <w:r w:rsidR="002A2A1F" w:rsidRPr="002A2A1F">
        <w:rPr>
          <w:rFonts w:ascii="Arial" w:eastAsia="Times New Roman" w:hAnsi="Arial" w:cs="Arial"/>
          <w:sz w:val="24"/>
          <w:szCs w:val="24"/>
          <w:lang w:eastAsia="pt-BR"/>
        </w:rPr>
        <w:t xml:space="preserve"> economias / categorias, número de hidrômetro </w:t>
      </w:r>
      <w:r w:rsidR="002A2A1F" w:rsidRPr="00B41D43">
        <w:rPr>
          <w:rFonts w:ascii="Arial" w:eastAsia="Times New Roman" w:hAnsi="Arial" w:cs="Arial"/>
          <w:sz w:val="24"/>
          <w:szCs w:val="24"/>
          <w:lang w:eastAsia="pt-BR"/>
        </w:rPr>
        <w:t>divergente no cadastro;</w:t>
      </w:r>
    </w:p>
    <w:p w:rsidR="00BE1E95" w:rsidRPr="00B41D43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Comunicar à CESAMA as seguintes irregularidades observadas: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Ligação irregular de água;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Hidrômetro violado;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Hidrômetro invertido (ao contrário);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Fornecimento irregular de água;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>Intervenção indevida no hidrômetro</w:t>
      </w:r>
      <w:r w:rsidR="00916A12"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 (ex.: furo no visor)</w:t>
      </w: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; 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>Ligação de água sem cadastro;</w:t>
      </w:r>
    </w:p>
    <w:p w:rsidR="00BE1E95" w:rsidRPr="00B41D43" w:rsidRDefault="00BE1E95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>Mudança de padrão e/ou substituição de caixa por conta própria;</w:t>
      </w:r>
    </w:p>
    <w:p w:rsidR="00BE1E95" w:rsidRPr="00B41D43" w:rsidRDefault="00916A12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 xml:space="preserve">Corte violado; </w:t>
      </w:r>
    </w:p>
    <w:p w:rsidR="00916A12" w:rsidRPr="00B41D43" w:rsidRDefault="00916A12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eastAsia="Times New Roman" w:hAnsi="Arial" w:cs="Arial"/>
          <w:sz w:val="24"/>
          <w:szCs w:val="24"/>
          <w:lang w:eastAsia="pt-BR"/>
        </w:rPr>
        <w:t>Hidrômetro embaçado, quebrado ou parado;</w:t>
      </w:r>
    </w:p>
    <w:p w:rsidR="00611084" w:rsidRPr="00B41D43" w:rsidRDefault="00916A12" w:rsidP="00BD6632">
      <w:pPr>
        <w:pStyle w:val="PargrafodaLista"/>
        <w:numPr>
          <w:ilvl w:val="0"/>
          <w:numId w:val="44"/>
        </w:numPr>
        <w:spacing w:before="120" w:after="0" w:line="360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B41D43">
        <w:rPr>
          <w:rFonts w:ascii="Arial" w:hAnsi="Arial" w:cs="Arial"/>
          <w:sz w:val="24"/>
          <w:szCs w:val="24"/>
        </w:rPr>
        <w:t>Vazamentos dentro da caixa padrão</w:t>
      </w:r>
      <w:r w:rsidR="00611084" w:rsidRPr="00B41D43">
        <w:rPr>
          <w:rFonts w:ascii="Arial" w:hAnsi="Arial" w:cs="Arial"/>
          <w:sz w:val="24"/>
          <w:szCs w:val="24"/>
        </w:rPr>
        <w:t>.</w:t>
      </w:r>
    </w:p>
    <w:p w:rsidR="00BE1E95" w:rsidRDefault="00BE1E95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3F3E62">
        <w:rPr>
          <w:rFonts w:ascii="Arial" w:eastAsia="Times New Roman" w:hAnsi="Arial" w:cs="Arial"/>
          <w:sz w:val="24"/>
          <w:szCs w:val="24"/>
          <w:lang w:eastAsia="pt-BR"/>
        </w:rPr>
        <w:lastRenderedPageBreak/>
        <w:t>Prestar esclarecimentos diversos aos usuários</w:t>
      </w:r>
      <w:r w:rsidR="009A3A0E">
        <w:rPr>
          <w:rFonts w:ascii="Arial" w:eastAsia="Times New Roman" w:hAnsi="Arial" w:cs="Arial"/>
          <w:sz w:val="24"/>
          <w:szCs w:val="24"/>
          <w:lang w:eastAsia="pt-BR"/>
        </w:rPr>
        <w:t>, sempre que lhe for solicitado;</w:t>
      </w:r>
    </w:p>
    <w:p w:rsidR="009A3A0E" w:rsidRPr="003F3E62" w:rsidRDefault="009A3A0E" w:rsidP="00BD6632">
      <w:pPr>
        <w:pStyle w:val="PargrafodaLista"/>
        <w:numPr>
          <w:ilvl w:val="0"/>
          <w:numId w:val="43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BE1E95" w:rsidRPr="00F81E1A" w:rsidRDefault="00FB0CFB" w:rsidP="00BE1E95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E1E95" w:rsidRPr="00F81E1A">
        <w:rPr>
          <w:rFonts w:ascii="Arial" w:hAnsi="Arial" w:cs="Arial"/>
          <w:sz w:val="24"/>
          <w:szCs w:val="24"/>
        </w:rPr>
        <w:t>.</w:t>
      </w:r>
      <w:r w:rsidR="00BE1E95">
        <w:rPr>
          <w:rFonts w:ascii="Arial" w:hAnsi="Arial" w:cs="Arial"/>
          <w:sz w:val="24"/>
          <w:szCs w:val="24"/>
        </w:rPr>
        <w:t>2</w:t>
      </w:r>
      <w:r w:rsidR="00BE1E95" w:rsidRPr="00F81E1A">
        <w:rPr>
          <w:rFonts w:ascii="Arial" w:hAnsi="Arial" w:cs="Arial"/>
          <w:sz w:val="24"/>
          <w:szCs w:val="24"/>
        </w:rPr>
        <w:t xml:space="preserve">. </w:t>
      </w:r>
      <w:r w:rsidR="00BE1E95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BE1E95" w:rsidRPr="00514748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514748">
        <w:rPr>
          <w:rFonts w:ascii="Arial" w:eastAsia="Times New Roman" w:hAnsi="Arial" w:cs="Arial"/>
          <w:sz w:val="24"/>
          <w:szCs w:val="24"/>
          <w:lang w:eastAsia="pt-BR"/>
        </w:rPr>
        <w:t>Supervisor;</w:t>
      </w:r>
    </w:p>
    <w:p w:rsidR="00BE1E95" w:rsidRPr="00263BE2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263BE2">
        <w:rPr>
          <w:rFonts w:ascii="Arial" w:eastAsia="Times New Roman" w:hAnsi="Arial" w:cs="Arial"/>
          <w:sz w:val="24"/>
          <w:szCs w:val="24"/>
          <w:lang w:eastAsia="pt-BR"/>
        </w:rPr>
        <w:t>Leituristas (incluindo feristas);</w:t>
      </w:r>
    </w:p>
    <w:p w:rsidR="00BE1E95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Transporte (vale transporte);</w:t>
      </w:r>
    </w:p>
    <w:p w:rsidR="00BE1E95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Equipamento de proteção individual (uniforme completo, calçado apropriado, protetor solar e labial, capa de chuva);</w:t>
      </w:r>
    </w:p>
    <w:p w:rsidR="00BE1E95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BE1E95" w:rsidRPr="001E52AE" w:rsidRDefault="00BE1E95" w:rsidP="00BD6632">
      <w:pPr>
        <w:pStyle w:val="PargrafodaLista"/>
        <w:numPr>
          <w:ilvl w:val="0"/>
          <w:numId w:val="45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1E52A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Treinamento, conforme 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>item 4.18 do Termo de Referência</w:t>
      </w:r>
      <w:r w:rsidRPr="001E52A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BE1E95" w:rsidRPr="001E52AE" w:rsidRDefault="00BE1E95" w:rsidP="00BD6632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1E52A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serviços.</w:t>
      </w:r>
    </w:p>
    <w:p w:rsidR="00BE1E95" w:rsidRPr="009C2EC6" w:rsidRDefault="00FB0CFB" w:rsidP="00BE1E95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E1E95" w:rsidRPr="009C2EC6">
        <w:rPr>
          <w:rFonts w:ascii="Arial" w:hAnsi="Arial" w:cs="Arial"/>
          <w:sz w:val="24"/>
          <w:szCs w:val="24"/>
        </w:rPr>
        <w:t xml:space="preserve">.3. </w:t>
      </w:r>
      <w:r w:rsidR="00BE1E95" w:rsidRPr="009C2EC6">
        <w:rPr>
          <w:rFonts w:ascii="Arial" w:hAnsi="Arial" w:cs="Arial"/>
          <w:sz w:val="24"/>
          <w:szCs w:val="24"/>
          <w:u w:val="single"/>
        </w:rPr>
        <w:t>C</w:t>
      </w:r>
      <w:r w:rsidR="00BE1E95">
        <w:rPr>
          <w:rFonts w:ascii="Arial" w:hAnsi="Arial" w:cs="Arial"/>
          <w:sz w:val="24"/>
          <w:szCs w:val="24"/>
          <w:u w:val="single"/>
        </w:rPr>
        <w:t>ONDIÇÕES GERAIS DE EXECUÇÃO</w:t>
      </w:r>
    </w:p>
    <w:p w:rsidR="00BE1E95" w:rsidRDefault="00BE1E95" w:rsidP="00BD6632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requisitos: </w:t>
      </w:r>
    </w:p>
    <w:p w:rsidR="00BE1E95" w:rsidRPr="003F3E62" w:rsidRDefault="00BE1E95" w:rsidP="00BD6632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F3E62">
        <w:rPr>
          <w:rFonts w:ascii="Arial" w:hAnsi="Arial" w:cs="Arial"/>
          <w:sz w:val="24"/>
          <w:szCs w:val="24"/>
        </w:rPr>
        <w:t>Atualização do cadastro imobiliário, informando todos os dados para a composição da categoria do imóvel, o número de unidades de consumo por categoria e da atividade principal;</w:t>
      </w:r>
    </w:p>
    <w:p w:rsidR="00BE1E95" w:rsidRPr="003F3E62" w:rsidRDefault="00BE1E95" w:rsidP="00BD6632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F3E62">
        <w:rPr>
          <w:rFonts w:ascii="Arial" w:hAnsi="Arial" w:cs="Arial"/>
          <w:sz w:val="24"/>
          <w:szCs w:val="24"/>
        </w:rPr>
        <w:t>Apresentação das informações organizadas, com os formulários contendo os dados dos clientes digitados em planilha ou em sistema próprio;</w:t>
      </w:r>
    </w:p>
    <w:p w:rsidR="00BE1E95" w:rsidRPr="003F3E62" w:rsidRDefault="00BE1E95" w:rsidP="00BD6632">
      <w:pPr>
        <w:pStyle w:val="PargrafodaLista"/>
        <w:numPr>
          <w:ilvl w:val="1"/>
          <w:numId w:val="34"/>
        </w:numPr>
        <w:spacing w:before="120" w:after="0" w:line="360" w:lineRule="auto"/>
        <w:ind w:left="992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F3E62">
        <w:rPr>
          <w:rFonts w:ascii="Arial" w:hAnsi="Arial" w:cs="Arial"/>
          <w:sz w:val="24"/>
          <w:szCs w:val="24"/>
        </w:rPr>
        <w:t>Entrega à CESAMA do arquivo/formulário com o serviço executado no prazo previsto;</w:t>
      </w:r>
    </w:p>
    <w:p w:rsidR="00BE1E95" w:rsidRPr="00F81E1A" w:rsidRDefault="00FB0CFB" w:rsidP="00BE1E95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E1E95" w:rsidRPr="00F81E1A">
        <w:rPr>
          <w:rFonts w:ascii="Arial" w:hAnsi="Arial" w:cs="Arial"/>
          <w:sz w:val="24"/>
          <w:szCs w:val="24"/>
        </w:rPr>
        <w:t>.</w:t>
      </w:r>
      <w:r w:rsidR="00BE1E95">
        <w:rPr>
          <w:rFonts w:ascii="Arial" w:hAnsi="Arial" w:cs="Arial"/>
          <w:sz w:val="24"/>
          <w:szCs w:val="24"/>
        </w:rPr>
        <w:t>4</w:t>
      </w:r>
      <w:r w:rsidR="00BE1E95" w:rsidRPr="00F81E1A">
        <w:rPr>
          <w:rFonts w:ascii="Arial" w:hAnsi="Arial" w:cs="Arial"/>
          <w:sz w:val="24"/>
          <w:szCs w:val="24"/>
        </w:rPr>
        <w:t xml:space="preserve">. </w:t>
      </w:r>
      <w:r w:rsidR="00BE1E95" w:rsidRPr="003E0129">
        <w:rPr>
          <w:rFonts w:ascii="Arial" w:hAnsi="Arial" w:cs="Arial"/>
          <w:sz w:val="24"/>
          <w:szCs w:val="24"/>
          <w:u w:val="single"/>
        </w:rPr>
        <w:t>C</w:t>
      </w:r>
      <w:r w:rsidR="00BE1E95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BE1E95" w:rsidRDefault="00BE1E95" w:rsidP="00BD6632">
      <w:pPr>
        <w:spacing w:before="120"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Apontamento de inconsistência cadastral – unidade</w:t>
      </w:r>
    </w:p>
    <w:p w:rsidR="00BE1E95" w:rsidRDefault="00BE1E95" w:rsidP="00BD6632">
      <w:pPr>
        <w:spacing w:before="120"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>Apontamento de irregularidade – unidade.</w:t>
      </w:r>
    </w:p>
    <w:p w:rsidR="00BE1E95" w:rsidRPr="0064401C" w:rsidRDefault="00BE1E95" w:rsidP="00BD6632">
      <w:pPr>
        <w:pStyle w:val="PargrafodaLista"/>
        <w:numPr>
          <w:ilvl w:val="0"/>
          <w:numId w:val="46"/>
        </w:numPr>
        <w:spacing w:before="120" w:after="0"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Ser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ão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remunerado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s SOMENTE os apontamentos de inconsistência cadastral que, após verificação,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resulte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alteração validada pela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BE1E95" w:rsidRPr="0064401C" w:rsidRDefault="00BE1E95" w:rsidP="00BD6632">
      <w:pPr>
        <w:pStyle w:val="PargrafodaLista"/>
        <w:numPr>
          <w:ilvl w:val="0"/>
          <w:numId w:val="46"/>
        </w:numPr>
        <w:spacing w:before="120" w:after="0"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Ser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ão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remunerado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 SOMENTE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apontamento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irregularidade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que, após verificação, sejam validados pela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915DD3" w:rsidRDefault="00FB0CFB" w:rsidP="00915DD3">
      <w:pPr>
        <w:pStyle w:val="PargrafodaLista"/>
        <w:spacing w:before="480" w:after="0" w:line="36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15DD3" w:rsidRPr="0064401C">
        <w:rPr>
          <w:rFonts w:ascii="Arial" w:hAnsi="Arial" w:cs="Arial"/>
          <w:b/>
          <w:sz w:val="24"/>
          <w:szCs w:val="24"/>
        </w:rPr>
        <w:t xml:space="preserve">. </w:t>
      </w:r>
      <w:r w:rsidR="00915DD3">
        <w:rPr>
          <w:rFonts w:ascii="Arial" w:hAnsi="Arial" w:cs="Arial"/>
          <w:b/>
          <w:sz w:val="24"/>
          <w:szCs w:val="24"/>
        </w:rPr>
        <w:t>Vistoria interna de vazamento</w:t>
      </w:r>
      <w:r w:rsidR="00915DD3" w:rsidRPr="0064401C">
        <w:rPr>
          <w:rFonts w:ascii="Arial" w:hAnsi="Arial" w:cs="Arial"/>
          <w:b/>
          <w:sz w:val="24"/>
          <w:szCs w:val="24"/>
        </w:rPr>
        <w:t>:</w:t>
      </w:r>
    </w:p>
    <w:p w:rsidR="00915DD3" w:rsidRDefault="00884C14" w:rsidP="00915DD3">
      <w:pPr>
        <w:spacing w:before="120"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7</w:t>
      </w:r>
      <w:r w:rsidR="00915DD3" w:rsidRPr="0009566E">
        <w:rPr>
          <w:rFonts w:ascii="Arial" w:hAnsi="Arial" w:cs="Arial"/>
          <w:sz w:val="24"/>
          <w:szCs w:val="24"/>
        </w:rPr>
        <w:t>.1</w:t>
      </w:r>
      <w:r w:rsidR="00915DD3">
        <w:rPr>
          <w:rFonts w:ascii="Arial" w:hAnsi="Arial" w:cs="Arial"/>
          <w:sz w:val="24"/>
          <w:szCs w:val="24"/>
        </w:rPr>
        <w:t xml:space="preserve">. </w:t>
      </w:r>
      <w:r w:rsidR="00915DD3" w:rsidRPr="006D4119">
        <w:rPr>
          <w:rFonts w:ascii="Arial" w:hAnsi="Arial" w:cs="Arial"/>
          <w:sz w:val="24"/>
          <w:szCs w:val="24"/>
          <w:u w:val="single"/>
        </w:rPr>
        <w:t>DESCRIÇÃO</w:t>
      </w:r>
    </w:p>
    <w:p w:rsidR="00915DD3" w:rsidRPr="0026103D" w:rsidRDefault="00915DD3" w:rsidP="00CB4DB5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103D">
        <w:rPr>
          <w:rFonts w:ascii="Arial" w:hAnsi="Arial" w:cs="Arial"/>
          <w:sz w:val="24"/>
          <w:szCs w:val="24"/>
        </w:rPr>
        <w:t>Consiste</w:t>
      </w:r>
      <w:r>
        <w:rPr>
          <w:rFonts w:ascii="Arial" w:hAnsi="Arial" w:cs="Arial"/>
          <w:sz w:val="24"/>
          <w:szCs w:val="24"/>
        </w:rPr>
        <w:t xml:space="preserve"> na avaliação, sob demanda, de possíveis vazamentos localizados no interior do imóvel do usuário.</w:t>
      </w:r>
    </w:p>
    <w:p w:rsidR="00915DD3" w:rsidRDefault="00915DD3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Receber </w:t>
      </w:r>
      <w:r w:rsidR="009E4C2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da Contratada a demanda passada pela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915DD3" w:rsidRDefault="00915DD3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</w:t>
      </w:r>
      <w:r w:rsidR="00CF3F8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local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</w:t>
      </w:r>
      <w:r w:rsidR="009E4C2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vistoria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preestabelecido;</w:t>
      </w:r>
    </w:p>
    <w:p w:rsidR="009E4C20" w:rsidRDefault="009E4C20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 identificar ao proprietário ou responsável pelo imóvel, prestando informações sobre a realização dos serviços;</w:t>
      </w:r>
    </w:p>
    <w:p w:rsidR="009E4C20" w:rsidRPr="0064401C" w:rsidRDefault="009E4C20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 a vistoria interna através dos testes indicados pela CESAMA;</w:t>
      </w:r>
    </w:p>
    <w:p w:rsidR="00915DD3" w:rsidRPr="0064401C" w:rsidRDefault="009E4C20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hAnsi="Arial" w:cs="Arial"/>
          <w:sz w:val="24"/>
          <w:szCs w:val="24"/>
        </w:rPr>
        <w:t>Emitir laudo com resultado da vistoria</w:t>
      </w:r>
      <w:r>
        <w:rPr>
          <w:rFonts w:ascii="Arial" w:hAnsi="Arial" w:cs="Arial"/>
          <w:sz w:val="24"/>
          <w:szCs w:val="24"/>
        </w:rPr>
        <w:t xml:space="preserve">, </w:t>
      </w:r>
      <w:r w:rsidRPr="0064401C">
        <w:rPr>
          <w:rFonts w:ascii="Arial" w:hAnsi="Arial" w:cs="Arial"/>
          <w:sz w:val="24"/>
          <w:szCs w:val="24"/>
        </w:rPr>
        <w:t>detalha</w:t>
      </w:r>
      <w:r>
        <w:rPr>
          <w:rFonts w:ascii="Arial" w:hAnsi="Arial" w:cs="Arial"/>
          <w:sz w:val="24"/>
          <w:szCs w:val="24"/>
        </w:rPr>
        <w:t>ndo</w:t>
      </w:r>
      <w:r w:rsidR="009A3A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todas as informações relativas à vistoria e </w:t>
      </w:r>
      <w:r w:rsidRPr="0064401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o</w:t>
      </w:r>
      <w:r w:rsidRPr="0064401C">
        <w:rPr>
          <w:rFonts w:ascii="Arial" w:hAnsi="Arial" w:cs="Arial"/>
          <w:sz w:val="24"/>
          <w:szCs w:val="24"/>
        </w:rPr>
        <w:t xml:space="preserve"> vazamento</w:t>
      </w:r>
      <w:r>
        <w:rPr>
          <w:rFonts w:ascii="Arial" w:hAnsi="Arial" w:cs="Arial"/>
          <w:sz w:val="24"/>
          <w:szCs w:val="24"/>
        </w:rPr>
        <w:t>, quando detectado</w:t>
      </w:r>
      <w:r w:rsidR="00915DD3"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915DD3" w:rsidRDefault="00915DD3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F3F88">
        <w:rPr>
          <w:rFonts w:ascii="Arial" w:eastAsia="Times New Roman" w:hAnsi="Arial" w:cs="Arial"/>
          <w:sz w:val="24"/>
          <w:szCs w:val="24"/>
          <w:lang w:eastAsia="pt-BR"/>
        </w:rPr>
        <w:t>Prestar esclarecimentos diversos aos usuários</w:t>
      </w:r>
      <w:r w:rsidR="009A3A0E">
        <w:rPr>
          <w:rFonts w:ascii="Arial" w:eastAsia="Times New Roman" w:hAnsi="Arial" w:cs="Arial"/>
          <w:sz w:val="24"/>
          <w:szCs w:val="24"/>
          <w:lang w:eastAsia="pt-BR"/>
        </w:rPr>
        <w:t>, sempre que lhe for solicitado;</w:t>
      </w:r>
    </w:p>
    <w:p w:rsidR="009A3A0E" w:rsidRPr="00CF3F88" w:rsidRDefault="009A3A0E" w:rsidP="00CB4DB5">
      <w:pPr>
        <w:pStyle w:val="PargrafodaLista"/>
        <w:numPr>
          <w:ilvl w:val="0"/>
          <w:numId w:val="41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respeito.</w:t>
      </w:r>
    </w:p>
    <w:p w:rsidR="00915DD3" w:rsidRPr="00F81E1A" w:rsidRDefault="00FB0CFB" w:rsidP="00915DD3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15DD3" w:rsidRPr="00F81E1A">
        <w:rPr>
          <w:rFonts w:ascii="Arial" w:hAnsi="Arial" w:cs="Arial"/>
          <w:sz w:val="24"/>
          <w:szCs w:val="24"/>
        </w:rPr>
        <w:t>.</w:t>
      </w:r>
      <w:r w:rsidR="00915DD3">
        <w:rPr>
          <w:rFonts w:ascii="Arial" w:hAnsi="Arial" w:cs="Arial"/>
          <w:sz w:val="24"/>
          <w:szCs w:val="24"/>
        </w:rPr>
        <w:t>2</w:t>
      </w:r>
      <w:r w:rsidR="00915DD3" w:rsidRPr="00F81E1A">
        <w:rPr>
          <w:rFonts w:ascii="Arial" w:hAnsi="Arial" w:cs="Arial"/>
          <w:sz w:val="24"/>
          <w:szCs w:val="24"/>
        </w:rPr>
        <w:t xml:space="preserve">. </w:t>
      </w:r>
      <w:r w:rsidR="00915DD3">
        <w:rPr>
          <w:rFonts w:ascii="Arial" w:hAnsi="Arial" w:cs="Arial"/>
          <w:sz w:val="24"/>
          <w:szCs w:val="24"/>
          <w:u w:val="single"/>
        </w:rPr>
        <w:t xml:space="preserve">INSUMOS MÍNIMOS </w:t>
      </w:r>
      <w:r w:rsidR="003E6035">
        <w:rPr>
          <w:rFonts w:ascii="Arial" w:hAnsi="Arial" w:cs="Arial"/>
          <w:sz w:val="24"/>
          <w:szCs w:val="24"/>
          <w:u w:val="single"/>
        </w:rPr>
        <w:t>(fornecimento total pelo contratado)</w:t>
      </w:r>
    </w:p>
    <w:p w:rsidR="00915DD3" w:rsidRPr="00C61BE4" w:rsidRDefault="00915DD3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t>Supervisor;</w:t>
      </w:r>
    </w:p>
    <w:p w:rsidR="00915DD3" w:rsidRPr="00C61BE4" w:rsidRDefault="00514748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t>Bombeiro hidráulico</w:t>
      </w:r>
      <w:r w:rsidR="00915DD3" w:rsidRPr="00C61BE4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915DD3" w:rsidRPr="00C61BE4" w:rsidRDefault="00915DD3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t>Transporte (motocicleta);</w:t>
      </w:r>
    </w:p>
    <w:p w:rsidR="00E6032D" w:rsidRPr="00C61BE4" w:rsidRDefault="00E6032D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t>Ferramenta</w:t>
      </w:r>
      <w:r w:rsidR="00E73D0C" w:rsidRPr="00C61BE4">
        <w:rPr>
          <w:rFonts w:ascii="Arial" w:eastAsia="Times New Roman" w:hAnsi="Arial" w:cs="Arial"/>
          <w:sz w:val="24"/>
          <w:szCs w:val="24"/>
          <w:lang w:eastAsia="pt-BR"/>
        </w:rPr>
        <w:t>l adequado</w:t>
      </w:r>
      <w:r w:rsidR="00D072CA" w:rsidRPr="00C61BE4">
        <w:rPr>
          <w:rFonts w:ascii="Arial" w:eastAsia="Times New Roman" w:hAnsi="Arial" w:cs="Arial"/>
          <w:sz w:val="24"/>
          <w:szCs w:val="24"/>
          <w:lang w:eastAsia="pt-BR"/>
        </w:rPr>
        <w:t xml:space="preserve"> – alicate (bomba, corte, pressão), chave de fenda, manômetro, geofone, chave de grifo, etc.</w:t>
      </w:r>
      <w:r w:rsidRPr="00C61BE4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915DD3" w:rsidRDefault="00915DD3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C61BE4">
        <w:rPr>
          <w:rFonts w:ascii="Arial" w:eastAsia="Times New Roman" w:hAnsi="Arial" w:cs="Arial"/>
          <w:sz w:val="24"/>
          <w:szCs w:val="24"/>
          <w:lang w:eastAsia="pt-BR"/>
        </w:rPr>
        <w:lastRenderedPageBreak/>
        <w:t>Equipamento de proteção individual (uniforme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completo, calçado apropriado, protetor solar e labial, capa de chuva);</w:t>
      </w:r>
    </w:p>
    <w:p w:rsidR="00915DD3" w:rsidRDefault="00915DD3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Apoio administrativo (linha telefônica, conexão com internet);</w:t>
      </w:r>
    </w:p>
    <w:p w:rsidR="00E73D0C" w:rsidRDefault="00E73D0C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Treinamento, </w:t>
      </w:r>
      <w:r w:rsidRPr="00940F6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conforme </w:t>
      </w:r>
      <w:r w:rsidR="0000627A" w:rsidRPr="00940F65">
        <w:rPr>
          <w:rFonts w:ascii="Arial" w:eastAsia="Times New Roman" w:hAnsi="Arial" w:cs="Arial"/>
          <w:sz w:val="24"/>
          <w:szCs w:val="24"/>
          <w:lang w:eastAsia="pt-BR"/>
        </w:rPr>
        <w:t>item 4.18 do</w:t>
      </w:r>
      <w:r w:rsidR="0000627A" w:rsidRPr="0000627A">
        <w:rPr>
          <w:rFonts w:ascii="Arial" w:eastAsia="Times New Roman" w:hAnsi="Arial" w:cs="Arial"/>
          <w:sz w:val="24"/>
          <w:szCs w:val="24"/>
          <w:lang w:eastAsia="pt-BR"/>
        </w:rPr>
        <w:t xml:space="preserve"> Termo de Referência</w:t>
      </w: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D072CA" w:rsidRPr="00D51525" w:rsidRDefault="00D072CA" w:rsidP="00CB4DB5">
      <w:pPr>
        <w:pStyle w:val="PargrafodaLista"/>
        <w:numPr>
          <w:ilvl w:val="0"/>
          <w:numId w:val="42"/>
        </w:numPr>
        <w:spacing w:before="120"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51525">
        <w:rPr>
          <w:rFonts w:ascii="Arial" w:eastAsia="Times New Roman" w:hAnsi="Arial" w:cs="Arial"/>
          <w:sz w:val="24"/>
          <w:szCs w:val="24"/>
          <w:lang w:eastAsia="pt-BR"/>
        </w:rPr>
        <w:t>Avaliação do funcionário a executar as vistorias.</w:t>
      </w:r>
    </w:p>
    <w:p w:rsidR="00F74961" w:rsidRDefault="00E73D0C" w:rsidP="00F74961">
      <w:pPr>
        <w:spacing w:before="240"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5A40A4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Considerar ainda todo e qualquer insumo que se fizer necessário para a realização dos serviços.</w:t>
      </w:r>
    </w:p>
    <w:p w:rsidR="00915DD3" w:rsidRPr="009C2EC6" w:rsidRDefault="00FB0CFB" w:rsidP="00915DD3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15DD3" w:rsidRPr="009C2EC6">
        <w:rPr>
          <w:rFonts w:ascii="Arial" w:hAnsi="Arial" w:cs="Arial"/>
          <w:sz w:val="24"/>
          <w:szCs w:val="24"/>
        </w:rPr>
        <w:t xml:space="preserve">.3. </w:t>
      </w:r>
      <w:r w:rsidR="00915DD3" w:rsidRPr="009C2EC6">
        <w:rPr>
          <w:rFonts w:ascii="Arial" w:hAnsi="Arial" w:cs="Arial"/>
          <w:sz w:val="24"/>
          <w:szCs w:val="24"/>
          <w:u w:val="single"/>
        </w:rPr>
        <w:t>C</w:t>
      </w:r>
      <w:r w:rsidR="00915DD3">
        <w:rPr>
          <w:rFonts w:ascii="Arial" w:hAnsi="Arial" w:cs="Arial"/>
          <w:sz w:val="24"/>
          <w:szCs w:val="24"/>
          <w:u w:val="single"/>
        </w:rPr>
        <w:t>ONDIÇÕES GERAIS DE EXECUÇÃO</w:t>
      </w:r>
    </w:p>
    <w:p w:rsidR="00915DD3" w:rsidRPr="00C61BE4" w:rsidRDefault="00915DD3" w:rsidP="00CB4DB5">
      <w:pPr>
        <w:spacing w:before="120"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C2EC6">
        <w:rPr>
          <w:rFonts w:ascii="Arial" w:hAnsi="Arial" w:cs="Arial"/>
          <w:sz w:val="24"/>
          <w:szCs w:val="24"/>
        </w:rPr>
        <w:t xml:space="preserve">Os serviços serão dados como executados quando atenderem aos seguintes </w:t>
      </w:r>
      <w:r w:rsidRPr="00C61BE4">
        <w:rPr>
          <w:rFonts w:ascii="Arial" w:hAnsi="Arial" w:cs="Arial"/>
          <w:sz w:val="24"/>
          <w:szCs w:val="24"/>
        </w:rPr>
        <w:t xml:space="preserve">requisitos: </w:t>
      </w:r>
    </w:p>
    <w:p w:rsidR="00915DD3" w:rsidRPr="00C61BE4" w:rsidRDefault="00285355" w:rsidP="00CB4DB5">
      <w:pPr>
        <w:pStyle w:val="PargrafodaLista"/>
        <w:numPr>
          <w:ilvl w:val="1"/>
          <w:numId w:val="34"/>
        </w:numPr>
        <w:spacing w:before="120" w:after="0" w:line="36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61BE4">
        <w:rPr>
          <w:rFonts w:ascii="Arial" w:hAnsi="Arial" w:cs="Arial"/>
          <w:sz w:val="24"/>
          <w:szCs w:val="24"/>
        </w:rPr>
        <w:t>Acessos: interior do imóvel, instalações internas, caixa d’água, reservatório enterrado, instalação de esgotamento sanitário, etc.</w:t>
      </w:r>
    </w:p>
    <w:p w:rsidR="00915DD3" w:rsidRPr="00F81E1A" w:rsidRDefault="00FB0CFB" w:rsidP="00915DD3">
      <w:pPr>
        <w:spacing w:before="36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15DD3" w:rsidRPr="00F81E1A">
        <w:rPr>
          <w:rFonts w:ascii="Arial" w:hAnsi="Arial" w:cs="Arial"/>
          <w:sz w:val="24"/>
          <w:szCs w:val="24"/>
        </w:rPr>
        <w:t>.</w:t>
      </w:r>
      <w:r w:rsidR="00915DD3">
        <w:rPr>
          <w:rFonts w:ascii="Arial" w:hAnsi="Arial" w:cs="Arial"/>
          <w:sz w:val="24"/>
          <w:szCs w:val="24"/>
        </w:rPr>
        <w:t>4</w:t>
      </w:r>
      <w:r w:rsidR="00915DD3" w:rsidRPr="00F81E1A">
        <w:rPr>
          <w:rFonts w:ascii="Arial" w:hAnsi="Arial" w:cs="Arial"/>
          <w:sz w:val="24"/>
          <w:szCs w:val="24"/>
        </w:rPr>
        <w:t xml:space="preserve">. </w:t>
      </w:r>
      <w:r w:rsidR="00915DD3" w:rsidRPr="003E0129">
        <w:rPr>
          <w:rFonts w:ascii="Arial" w:hAnsi="Arial" w:cs="Arial"/>
          <w:sz w:val="24"/>
          <w:szCs w:val="24"/>
          <w:u w:val="single"/>
        </w:rPr>
        <w:t>C</w:t>
      </w:r>
      <w:r w:rsidR="00915DD3">
        <w:rPr>
          <w:rFonts w:ascii="Arial" w:hAnsi="Arial" w:cs="Arial"/>
          <w:sz w:val="24"/>
          <w:szCs w:val="24"/>
          <w:u w:val="single"/>
        </w:rPr>
        <w:t>RITÉRIO DE MEDIÇÃO</w:t>
      </w:r>
    </w:p>
    <w:p w:rsidR="00A32133" w:rsidRPr="00285355" w:rsidRDefault="00E10A8A" w:rsidP="00CB4DB5">
      <w:pPr>
        <w:spacing w:before="120"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285355">
        <w:rPr>
          <w:rFonts w:ascii="Arial" w:eastAsia="Times New Roman" w:hAnsi="Arial" w:cs="Arial"/>
          <w:sz w:val="24"/>
          <w:szCs w:val="24"/>
          <w:lang w:eastAsia="pt-BR"/>
        </w:rPr>
        <w:t>Vistoria realizada - unidade</w:t>
      </w:r>
      <w:r w:rsidR="00915DD3" w:rsidRPr="0028535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sectPr w:rsidR="00A32133" w:rsidRPr="00285355" w:rsidSect="009655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FEA" w:rsidRDefault="00800FEA" w:rsidP="00965554">
      <w:pPr>
        <w:spacing w:after="0" w:line="240" w:lineRule="auto"/>
      </w:pPr>
      <w:r>
        <w:separator/>
      </w:r>
    </w:p>
  </w:endnote>
  <w:endnote w:type="continuationSeparator" w:id="1">
    <w:p w:rsidR="00800FEA" w:rsidRDefault="00800FEA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F7" w:rsidRDefault="00731EF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19B" w:rsidRPr="00262B4E" w:rsidRDefault="0096119B" w:rsidP="0096119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</w:t>
    </w:r>
    <w:r>
      <w:rPr>
        <w:rFonts w:ascii="Arial" w:hAnsi="Arial" w:cs="Arial"/>
        <w:b/>
        <w:color w:val="AEAAAA"/>
        <w:sz w:val="16"/>
        <w:szCs w:val="16"/>
      </w:rPr>
      <w:t>CESAMA</w:t>
    </w:r>
  </w:p>
  <w:p w:rsidR="0096119B" w:rsidRPr="00262B4E" w:rsidRDefault="0096119B" w:rsidP="0096119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96119B" w:rsidRPr="00262B4E" w:rsidRDefault="0096119B" w:rsidP="0096119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9214</w:t>
    </w:r>
  </w:p>
  <w:p w:rsidR="0096119B" w:rsidRPr="00262B4E" w:rsidRDefault="0096119B" w:rsidP="0096119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96119B" w:rsidRPr="00262B4E" w:rsidRDefault="0096119B" w:rsidP="0096119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96119B" w:rsidRDefault="0096119B" w:rsidP="0096119B">
    <w:pPr>
      <w:pStyle w:val="Rodap"/>
    </w:pPr>
  </w:p>
  <w:p w:rsidR="006A4FBB" w:rsidRPr="0096119B" w:rsidRDefault="006A4FBB" w:rsidP="0096119B">
    <w:pPr>
      <w:pStyle w:val="Rodap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F7" w:rsidRDefault="00731EF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FEA" w:rsidRDefault="00800FEA" w:rsidP="00965554">
      <w:pPr>
        <w:spacing w:after="0" w:line="240" w:lineRule="auto"/>
      </w:pPr>
      <w:r>
        <w:separator/>
      </w:r>
    </w:p>
  </w:footnote>
  <w:footnote w:type="continuationSeparator" w:id="1">
    <w:p w:rsidR="00800FEA" w:rsidRDefault="00800FEA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F7" w:rsidRDefault="00731EF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119B" w:rsidP="00965554">
    <w:pPr>
      <w:pStyle w:val="Cabealho"/>
      <w:jc w:val="center"/>
    </w:pPr>
    <w:r w:rsidRPr="0096119B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F7" w:rsidRDefault="00731EF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6E76DF"/>
    <w:multiLevelType w:val="hybridMultilevel"/>
    <w:tmpl w:val="4B22DF78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4A9677D"/>
    <w:multiLevelType w:val="hybridMultilevel"/>
    <w:tmpl w:val="E1CCF46C"/>
    <w:lvl w:ilvl="0" w:tplc="93AEE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5AA3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F567D8"/>
    <w:multiLevelType w:val="hybridMultilevel"/>
    <w:tmpl w:val="364E9B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1210E"/>
    <w:multiLevelType w:val="hybridMultilevel"/>
    <w:tmpl w:val="B3CE612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C875B79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CE1A42"/>
    <w:multiLevelType w:val="hybridMultilevel"/>
    <w:tmpl w:val="5CFA63C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43C65C6"/>
    <w:multiLevelType w:val="hybridMultilevel"/>
    <w:tmpl w:val="73585B7E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25301F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4578C7"/>
    <w:multiLevelType w:val="hybridMultilevel"/>
    <w:tmpl w:val="0018DD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314578"/>
    <w:multiLevelType w:val="hybridMultilevel"/>
    <w:tmpl w:val="C1A68C1A"/>
    <w:lvl w:ilvl="0" w:tplc="696CE3A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30223"/>
    <w:multiLevelType w:val="hybridMultilevel"/>
    <w:tmpl w:val="74543BA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23981"/>
    <w:multiLevelType w:val="hybridMultilevel"/>
    <w:tmpl w:val="DC8454E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20">
    <w:nsid w:val="36D9576E"/>
    <w:multiLevelType w:val="hybridMultilevel"/>
    <w:tmpl w:val="C474271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506962"/>
    <w:multiLevelType w:val="hybridMultilevel"/>
    <w:tmpl w:val="2932AEEA"/>
    <w:lvl w:ilvl="0" w:tplc="36BC56E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C7C0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3414F6A"/>
    <w:multiLevelType w:val="hybridMultilevel"/>
    <w:tmpl w:val="B1D24A98"/>
    <w:lvl w:ilvl="0" w:tplc="5F024CA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9766F"/>
    <w:multiLevelType w:val="hybridMultilevel"/>
    <w:tmpl w:val="357ADAE4"/>
    <w:lvl w:ilvl="0" w:tplc="79BCA8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5F0CBB"/>
    <w:multiLevelType w:val="hybridMultilevel"/>
    <w:tmpl w:val="6BD6888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97125E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CB32EFD"/>
    <w:multiLevelType w:val="hybridMultilevel"/>
    <w:tmpl w:val="A59CF0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B505DC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23325D7"/>
    <w:multiLevelType w:val="hybridMultilevel"/>
    <w:tmpl w:val="E99CB6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0C20FC"/>
    <w:multiLevelType w:val="hybridMultilevel"/>
    <w:tmpl w:val="762A9CE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708204B"/>
    <w:multiLevelType w:val="hybridMultilevel"/>
    <w:tmpl w:val="1C8A4D92"/>
    <w:lvl w:ilvl="0" w:tplc="1BCE189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957A3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723004"/>
    <w:multiLevelType w:val="hybridMultilevel"/>
    <w:tmpl w:val="89003674"/>
    <w:lvl w:ilvl="0" w:tplc="31B41444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6557FC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5EE3AEF"/>
    <w:multiLevelType w:val="hybridMultilevel"/>
    <w:tmpl w:val="288CE4C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65E5E3E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8350688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6A3B266F"/>
    <w:multiLevelType w:val="hybridMultilevel"/>
    <w:tmpl w:val="660A08F0"/>
    <w:lvl w:ilvl="0" w:tplc="71C045F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4F6F9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53F4A42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5F34CF6"/>
    <w:multiLevelType w:val="hybridMultilevel"/>
    <w:tmpl w:val="74602AC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1515CB"/>
    <w:multiLevelType w:val="hybridMultilevel"/>
    <w:tmpl w:val="6986CF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860C94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C0818CB"/>
    <w:multiLevelType w:val="multilevel"/>
    <w:tmpl w:val="88187654"/>
    <w:lvl w:ilvl="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3"/>
  </w:num>
  <w:num w:numId="2">
    <w:abstractNumId w:val="48"/>
  </w:num>
  <w:num w:numId="3">
    <w:abstractNumId w:val="6"/>
  </w:num>
  <w:num w:numId="4">
    <w:abstractNumId w:val="20"/>
  </w:num>
  <w:num w:numId="5">
    <w:abstractNumId w:val="46"/>
  </w:num>
  <w:num w:numId="6">
    <w:abstractNumId w:val="37"/>
  </w:num>
  <w:num w:numId="7">
    <w:abstractNumId w:val="4"/>
  </w:num>
  <w:num w:numId="8">
    <w:abstractNumId w:val="14"/>
  </w:num>
  <w:num w:numId="9">
    <w:abstractNumId w:val="31"/>
  </w:num>
  <w:num w:numId="10">
    <w:abstractNumId w:val="26"/>
  </w:num>
  <w:num w:numId="11">
    <w:abstractNumId w:val="19"/>
  </w:num>
  <w:num w:numId="12">
    <w:abstractNumId w:val="36"/>
  </w:num>
  <w:num w:numId="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44"/>
  </w:num>
  <w:num w:numId="16">
    <w:abstractNumId w:val="47"/>
  </w:num>
  <w:num w:numId="17">
    <w:abstractNumId w:val="18"/>
  </w:num>
  <w:num w:numId="18">
    <w:abstractNumId w:val="39"/>
  </w:num>
  <w:num w:numId="19">
    <w:abstractNumId w:val="38"/>
  </w:num>
  <w:num w:numId="20">
    <w:abstractNumId w:val="32"/>
  </w:num>
  <w:num w:numId="21">
    <w:abstractNumId w:val="24"/>
  </w:num>
  <w:num w:numId="22">
    <w:abstractNumId w:val="7"/>
  </w:num>
  <w:num w:numId="23">
    <w:abstractNumId w:val="12"/>
  </w:num>
  <w:num w:numId="24">
    <w:abstractNumId w:val="9"/>
  </w:num>
  <w:num w:numId="25">
    <w:abstractNumId w:val="28"/>
  </w:num>
  <w:num w:numId="26">
    <w:abstractNumId w:val="43"/>
  </w:num>
  <w:num w:numId="27">
    <w:abstractNumId w:val="10"/>
  </w:num>
  <w:num w:numId="28">
    <w:abstractNumId w:val="34"/>
  </w:num>
  <w:num w:numId="29">
    <w:abstractNumId w:val="16"/>
  </w:num>
  <w:num w:numId="30">
    <w:abstractNumId w:val="2"/>
  </w:num>
  <w:num w:numId="31">
    <w:abstractNumId w:val="40"/>
  </w:num>
  <w:num w:numId="32">
    <w:abstractNumId w:val="30"/>
  </w:num>
  <w:num w:numId="33">
    <w:abstractNumId w:val="1"/>
  </w:num>
  <w:num w:numId="34">
    <w:abstractNumId w:val="8"/>
  </w:num>
  <w:num w:numId="35">
    <w:abstractNumId w:val="11"/>
  </w:num>
  <w:num w:numId="36">
    <w:abstractNumId w:val="21"/>
  </w:num>
  <w:num w:numId="37">
    <w:abstractNumId w:val="13"/>
  </w:num>
  <w:num w:numId="38">
    <w:abstractNumId w:val="42"/>
  </w:num>
  <w:num w:numId="39">
    <w:abstractNumId w:val="22"/>
  </w:num>
  <w:num w:numId="40">
    <w:abstractNumId w:val="41"/>
  </w:num>
  <w:num w:numId="41">
    <w:abstractNumId w:val="23"/>
  </w:num>
  <w:num w:numId="42">
    <w:abstractNumId w:val="25"/>
  </w:num>
  <w:num w:numId="43">
    <w:abstractNumId w:val="15"/>
  </w:num>
  <w:num w:numId="44">
    <w:abstractNumId w:val="35"/>
  </w:num>
  <w:num w:numId="45">
    <w:abstractNumId w:val="33"/>
  </w:num>
  <w:num w:numId="46">
    <w:abstractNumId w:val="45"/>
  </w:num>
  <w:num w:numId="47">
    <w:abstractNumId w:val="0"/>
  </w:num>
  <w:num w:numId="48">
    <w:abstractNumId w:val="29"/>
  </w:num>
  <w:num w:numId="49">
    <w:abstractNumId w:val="17"/>
  </w:num>
  <w:num w:numId="5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425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0627A"/>
    <w:rsid w:val="00010F76"/>
    <w:rsid w:val="00065887"/>
    <w:rsid w:val="000851E4"/>
    <w:rsid w:val="0009566E"/>
    <w:rsid w:val="00095B73"/>
    <w:rsid w:val="000A1DA9"/>
    <w:rsid w:val="000B1AF9"/>
    <w:rsid w:val="000B4C5C"/>
    <w:rsid w:val="000B7F94"/>
    <w:rsid w:val="000C2C69"/>
    <w:rsid w:val="000E0C0A"/>
    <w:rsid w:val="000E7492"/>
    <w:rsid w:val="000F3598"/>
    <w:rsid w:val="00142B0B"/>
    <w:rsid w:val="0014349D"/>
    <w:rsid w:val="00153480"/>
    <w:rsid w:val="00161CEA"/>
    <w:rsid w:val="00164283"/>
    <w:rsid w:val="00187628"/>
    <w:rsid w:val="001C2EA7"/>
    <w:rsid w:val="001C50D3"/>
    <w:rsid w:val="001E52AE"/>
    <w:rsid w:val="001F0271"/>
    <w:rsid w:val="001F3AA8"/>
    <w:rsid w:val="00200FED"/>
    <w:rsid w:val="0026103D"/>
    <w:rsid w:val="00263BE2"/>
    <w:rsid w:val="00285355"/>
    <w:rsid w:val="002A2A1F"/>
    <w:rsid w:val="002E706A"/>
    <w:rsid w:val="00305A86"/>
    <w:rsid w:val="00321E3B"/>
    <w:rsid w:val="00324EFB"/>
    <w:rsid w:val="00325382"/>
    <w:rsid w:val="003453AF"/>
    <w:rsid w:val="00347E71"/>
    <w:rsid w:val="00352270"/>
    <w:rsid w:val="0038229C"/>
    <w:rsid w:val="003874E7"/>
    <w:rsid w:val="0039323F"/>
    <w:rsid w:val="003A108E"/>
    <w:rsid w:val="003C1A0A"/>
    <w:rsid w:val="003E0129"/>
    <w:rsid w:val="003E6035"/>
    <w:rsid w:val="003F08D5"/>
    <w:rsid w:val="003F3E62"/>
    <w:rsid w:val="004012CB"/>
    <w:rsid w:val="00402421"/>
    <w:rsid w:val="004205D7"/>
    <w:rsid w:val="00434956"/>
    <w:rsid w:val="00435993"/>
    <w:rsid w:val="00455239"/>
    <w:rsid w:val="00455C7A"/>
    <w:rsid w:val="004605ED"/>
    <w:rsid w:val="00461643"/>
    <w:rsid w:val="004735F0"/>
    <w:rsid w:val="004A3018"/>
    <w:rsid w:val="004B18E4"/>
    <w:rsid w:val="004B3F5E"/>
    <w:rsid w:val="004C1DB1"/>
    <w:rsid w:val="004D25A1"/>
    <w:rsid w:val="004F614F"/>
    <w:rsid w:val="00510986"/>
    <w:rsid w:val="00514748"/>
    <w:rsid w:val="005179AA"/>
    <w:rsid w:val="00535868"/>
    <w:rsid w:val="00543376"/>
    <w:rsid w:val="005742E3"/>
    <w:rsid w:val="00593032"/>
    <w:rsid w:val="005A40A4"/>
    <w:rsid w:val="005F5EDD"/>
    <w:rsid w:val="006063CA"/>
    <w:rsid w:val="00611084"/>
    <w:rsid w:val="00620241"/>
    <w:rsid w:val="00626E37"/>
    <w:rsid w:val="00636D50"/>
    <w:rsid w:val="0064401C"/>
    <w:rsid w:val="00646DB0"/>
    <w:rsid w:val="00681285"/>
    <w:rsid w:val="00684AF9"/>
    <w:rsid w:val="006A4FBB"/>
    <w:rsid w:val="006D4119"/>
    <w:rsid w:val="00717C8D"/>
    <w:rsid w:val="00731EF7"/>
    <w:rsid w:val="0074498F"/>
    <w:rsid w:val="007526E3"/>
    <w:rsid w:val="00782D56"/>
    <w:rsid w:val="00784413"/>
    <w:rsid w:val="007970A1"/>
    <w:rsid w:val="007A0095"/>
    <w:rsid w:val="007B708B"/>
    <w:rsid w:val="007D0B6D"/>
    <w:rsid w:val="007D28EE"/>
    <w:rsid w:val="007F28BB"/>
    <w:rsid w:val="00800FEA"/>
    <w:rsid w:val="008325F3"/>
    <w:rsid w:val="00865820"/>
    <w:rsid w:val="00884C14"/>
    <w:rsid w:val="008A7AF5"/>
    <w:rsid w:val="008E0045"/>
    <w:rsid w:val="00915DD3"/>
    <w:rsid w:val="00916A12"/>
    <w:rsid w:val="00924915"/>
    <w:rsid w:val="00940F65"/>
    <w:rsid w:val="0096119B"/>
    <w:rsid w:val="00963D1E"/>
    <w:rsid w:val="00965554"/>
    <w:rsid w:val="00982188"/>
    <w:rsid w:val="009A3A0E"/>
    <w:rsid w:val="009C2EC6"/>
    <w:rsid w:val="009E32C5"/>
    <w:rsid w:val="009E4C20"/>
    <w:rsid w:val="009E65AF"/>
    <w:rsid w:val="009F63CA"/>
    <w:rsid w:val="00A101C9"/>
    <w:rsid w:val="00A13941"/>
    <w:rsid w:val="00A32133"/>
    <w:rsid w:val="00A51C4F"/>
    <w:rsid w:val="00A80135"/>
    <w:rsid w:val="00A86FEB"/>
    <w:rsid w:val="00AB5E9E"/>
    <w:rsid w:val="00AB6E2E"/>
    <w:rsid w:val="00AD047B"/>
    <w:rsid w:val="00AD7A49"/>
    <w:rsid w:val="00AE6325"/>
    <w:rsid w:val="00B338E3"/>
    <w:rsid w:val="00B41D43"/>
    <w:rsid w:val="00B62D42"/>
    <w:rsid w:val="00BA546A"/>
    <w:rsid w:val="00BD6632"/>
    <w:rsid w:val="00BE1E95"/>
    <w:rsid w:val="00C23D56"/>
    <w:rsid w:val="00C2518B"/>
    <w:rsid w:val="00C3359B"/>
    <w:rsid w:val="00C46B4B"/>
    <w:rsid w:val="00C4704B"/>
    <w:rsid w:val="00C61BE4"/>
    <w:rsid w:val="00C65B28"/>
    <w:rsid w:val="00C71139"/>
    <w:rsid w:val="00C7583B"/>
    <w:rsid w:val="00C94A4C"/>
    <w:rsid w:val="00CA26CB"/>
    <w:rsid w:val="00CA302A"/>
    <w:rsid w:val="00CB4DB5"/>
    <w:rsid w:val="00CC06DF"/>
    <w:rsid w:val="00CC307A"/>
    <w:rsid w:val="00CD7291"/>
    <w:rsid w:val="00CE6B22"/>
    <w:rsid w:val="00CE7930"/>
    <w:rsid w:val="00CF1DA7"/>
    <w:rsid w:val="00CF3F88"/>
    <w:rsid w:val="00D0695D"/>
    <w:rsid w:val="00D072CA"/>
    <w:rsid w:val="00D51525"/>
    <w:rsid w:val="00D739B3"/>
    <w:rsid w:val="00D90478"/>
    <w:rsid w:val="00D96C98"/>
    <w:rsid w:val="00DF1A4E"/>
    <w:rsid w:val="00E10A8A"/>
    <w:rsid w:val="00E21B09"/>
    <w:rsid w:val="00E27230"/>
    <w:rsid w:val="00E4313C"/>
    <w:rsid w:val="00E471A9"/>
    <w:rsid w:val="00E6032D"/>
    <w:rsid w:val="00E73D0C"/>
    <w:rsid w:val="00E83B0A"/>
    <w:rsid w:val="00E84FAA"/>
    <w:rsid w:val="00EF4317"/>
    <w:rsid w:val="00F13A8A"/>
    <w:rsid w:val="00F60515"/>
    <w:rsid w:val="00F74961"/>
    <w:rsid w:val="00F81E1A"/>
    <w:rsid w:val="00F86F75"/>
    <w:rsid w:val="00F87AF5"/>
    <w:rsid w:val="00F87EE8"/>
    <w:rsid w:val="00F95BE0"/>
    <w:rsid w:val="00FB0CFB"/>
    <w:rsid w:val="00FC4D50"/>
    <w:rsid w:val="00FE259A"/>
    <w:rsid w:val="00FE2E04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4C20E-571C-4670-AC8B-648A7B5F8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2015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2</cp:revision>
  <cp:lastPrinted>2018-05-24T13:38:00Z</cp:lastPrinted>
  <dcterms:created xsi:type="dcterms:W3CDTF">2023-04-11T14:25:00Z</dcterms:created>
  <dcterms:modified xsi:type="dcterms:W3CDTF">2023-04-11T14:25:00Z</dcterms:modified>
</cp:coreProperties>
</file>